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B5C4BB" w14:textId="130C1951" w:rsidR="00A22860" w:rsidRDefault="00A22860" w:rsidP="00A22860">
      <w:pPr>
        <w:pStyle w:val="Header"/>
        <w:rPr>
          <w:i/>
          <w:iCs/>
        </w:rPr>
      </w:pPr>
      <w:r>
        <w:rPr>
          <w:i/>
          <w:iCs/>
          <w:noProof/>
        </w:rPr>
        <w:t xml:space="preserve"> </w:t>
      </w:r>
    </w:p>
    <w:tbl>
      <w:tblPr>
        <w:tblpPr w:leftFromText="180" w:rightFromText="180" w:vertAnchor="text" w:horzAnchor="margin" w:tblpXSpec="center" w:tblpY="145"/>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A22860" w:rsidRPr="00A22860" w14:paraId="262427FF" w14:textId="77777777" w:rsidTr="076CC9B4">
        <w:tc>
          <w:tcPr>
            <w:tcW w:w="9082" w:type="dxa"/>
            <w:gridSpan w:val="4"/>
            <w:tcBorders>
              <w:bottom w:val="single" w:sz="4" w:space="0" w:color="auto"/>
            </w:tcBorders>
          </w:tcPr>
          <w:p w14:paraId="6805B337" w14:textId="0E28A9CF" w:rsidR="00A22860" w:rsidRPr="00A22860" w:rsidRDefault="00A22860">
            <w:pPr>
              <w:pStyle w:val="Heading6"/>
              <w:ind w:right="-165"/>
              <w:rPr>
                <w:b w:val="0"/>
                <w:sz w:val="24"/>
                <w:szCs w:val="24"/>
                <w:lang w:val="en-US"/>
              </w:rPr>
            </w:pPr>
            <w:r w:rsidRPr="00A22860">
              <w:rPr>
                <w:b w:val="0"/>
                <w:sz w:val="24"/>
                <w:szCs w:val="24"/>
                <w:lang w:val="en-US"/>
              </w:rPr>
              <w:t>A Comparative Multicentric Non-</w:t>
            </w:r>
            <w:r w:rsidR="000134D1" w:rsidRPr="00A22860">
              <w:rPr>
                <w:b w:val="0"/>
                <w:sz w:val="24"/>
                <w:szCs w:val="24"/>
                <w:lang w:val="en-US"/>
              </w:rPr>
              <w:t>Inferiority</w:t>
            </w:r>
            <w:r w:rsidRPr="00A22860">
              <w:rPr>
                <w:b w:val="0"/>
                <w:sz w:val="24"/>
                <w:szCs w:val="24"/>
                <w:lang w:val="en-US"/>
              </w:rPr>
              <w:t xml:space="preserve"> Clinical Trial of WHOMBMDT with a New Monthly Chemotherapy Regime containing Rifampicin, Moxifloxacin and Clarithromycin (RMC) on Multibacillary patients from </w:t>
            </w:r>
            <w:proofErr w:type="gramStart"/>
            <w:r w:rsidRPr="00A22860">
              <w:rPr>
                <w:b w:val="0"/>
                <w:sz w:val="24"/>
                <w:szCs w:val="24"/>
                <w:lang w:val="en-US"/>
              </w:rPr>
              <w:t>India</w:t>
            </w:r>
            <w:proofErr w:type="gramEnd"/>
          </w:p>
          <w:p w14:paraId="3DB92424" w14:textId="509DBE31" w:rsidR="00A22860" w:rsidRPr="00A22860" w:rsidRDefault="00A22860">
            <w:pPr>
              <w:pStyle w:val="Heading6"/>
              <w:ind w:right="-165"/>
              <w:jc w:val="center"/>
              <w:rPr>
                <w:sz w:val="24"/>
                <w:szCs w:val="24"/>
              </w:rPr>
            </w:pPr>
            <w:r w:rsidRPr="076CC9B4">
              <w:rPr>
                <w:sz w:val="24"/>
                <w:szCs w:val="24"/>
              </w:rPr>
              <w:t xml:space="preserve">Standard Operating Procedure </w:t>
            </w:r>
            <w:r w:rsidR="29989B2F" w:rsidRPr="076CC9B4">
              <w:rPr>
                <w:sz w:val="24"/>
                <w:szCs w:val="24"/>
              </w:rPr>
              <w:t>4</w:t>
            </w:r>
          </w:p>
          <w:p w14:paraId="02AC46C8" w14:textId="7D66CCD1" w:rsidR="00A22860" w:rsidRPr="00A22860" w:rsidRDefault="00502855">
            <w:pPr>
              <w:pStyle w:val="Heading6"/>
              <w:ind w:right="-165"/>
              <w:jc w:val="center"/>
              <w:rPr>
                <w:sz w:val="24"/>
                <w:szCs w:val="24"/>
              </w:rPr>
            </w:pPr>
            <w:r>
              <w:rPr>
                <w:sz w:val="24"/>
                <w:szCs w:val="24"/>
              </w:rPr>
              <w:t>Collection, P</w:t>
            </w:r>
            <w:r w:rsidR="00A22860" w:rsidRPr="00A22860">
              <w:rPr>
                <w:sz w:val="24"/>
                <w:szCs w:val="24"/>
              </w:rPr>
              <w:t xml:space="preserve">reparation and </w:t>
            </w:r>
            <w:r>
              <w:rPr>
                <w:sz w:val="24"/>
                <w:szCs w:val="24"/>
              </w:rPr>
              <w:t>E</w:t>
            </w:r>
            <w:r w:rsidR="00A22860" w:rsidRPr="00A22860">
              <w:rPr>
                <w:sz w:val="24"/>
                <w:szCs w:val="24"/>
              </w:rPr>
              <w:t xml:space="preserve">xamination of Slit </w:t>
            </w:r>
            <w:r>
              <w:rPr>
                <w:sz w:val="24"/>
                <w:szCs w:val="24"/>
              </w:rPr>
              <w:t>S</w:t>
            </w:r>
            <w:r w:rsidR="00A22860" w:rsidRPr="00A22860">
              <w:rPr>
                <w:sz w:val="24"/>
                <w:szCs w:val="24"/>
              </w:rPr>
              <w:t xml:space="preserve">kin </w:t>
            </w:r>
            <w:r>
              <w:rPr>
                <w:sz w:val="24"/>
                <w:szCs w:val="24"/>
              </w:rPr>
              <w:t>S</w:t>
            </w:r>
            <w:r w:rsidR="00A22860" w:rsidRPr="00A22860">
              <w:rPr>
                <w:sz w:val="24"/>
                <w:szCs w:val="24"/>
              </w:rPr>
              <w:t>mear</w:t>
            </w:r>
          </w:p>
        </w:tc>
      </w:tr>
      <w:tr w:rsidR="00A22860" w:rsidRPr="00A22860" w14:paraId="50EABC12" w14:textId="77777777" w:rsidTr="076CC9B4">
        <w:tc>
          <w:tcPr>
            <w:tcW w:w="9082" w:type="dxa"/>
            <w:gridSpan w:val="4"/>
          </w:tcPr>
          <w:p w14:paraId="49B8C858" w14:textId="79A48185" w:rsidR="00A22860" w:rsidRPr="00A22860" w:rsidRDefault="00A22860" w:rsidP="00A22860">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SOP Ref:  TLMTI_RMC -SOP-3</w:t>
            </w:r>
          </w:p>
        </w:tc>
      </w:tr>
      <w:tr w:rsidR="00A22860" w:rsidRPr="00A22860" w14:paraId="4B20586C" w14:textId="77777777" w:rsidTr="076CC9B4">
        <w:tc>
          <w:tcPr>
            <w:tcW w:w="9082" w:type="dxa"/>
            <w:gridSpan w:val="4"/>
            <w:tcBorders>
              <w:bottom w:val="single" w:sz="4" w:space="0" w:color="auto"/>
            </w:tcBorders>
          </w:tcPr>
          <w:p w14:paraId="5B7FA66C" w14:textId="1A888314" w:rsidR="00A22860" w:rsidRPr="00A22860" w:rsidRDefault="00A22860" w:rsidP="00A22860">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Version: Draft v </w:t>
            </w:r>
          </w:p>
        </w:tc>
      </w:tr>
      <w:tr w:rsidR="00A22860" w:rsidRPr="00A22860" w14:paraId="435939FC" w14:textId="77777777" w:rsidTr="076CC9B4">
        <w:tc>
          <w:tcPr>
            <w:tcW w:w="9082" w:type="dxa"/>
            <w:gridSpan w:val="4"/>
            <w:tcBorders>
              <w:bottom w:val="single" w:sz="4" w:space="0" w:color="auto"/>
            </w:tcBorders>
          </w:tcPr>
          <w:p w14:paraId="10A8357F" w14:textId="77777777" w:rsidR="00502855" w:rsidRDefault="00A22860" w:rsidP="00A22860">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Author:  Joydeepa Darlong</w:t>
            </w:r>
            <w:r>
              <w:rPr>
                <w:rFonts w:ascii="Times New Roman" w:hAnsi="Times New Roman" w:cs="Times New Roman"/>
              </w:rPr>
              <w:t xml:space="preserve">     </w:t>
            </w:r>
          </w:p>
          <w:p w14:paraId="23F32EDA" w14:textId="71EC488D" w:rsidR="00A22860" w:rsidRPr="00A22860" w:rsidRDefault="00A22860" w:rsidP="00A22860">
            <w:pPr>
              <w:tabs>
                <w:tab w:val="left" w:pos="1502"/>
              </w:tabs>
              <w:spacing w:before="120" w:after="120"/>
              <w:ind w:left="-28" w:right="-165"/>
              <w:jc w:val="both"/>
              <w:rPr>
                <w:rFonts w:ascii="Times New Roman" w:hAnsi="Times New Roman" w:cs="Times New Roman"/>
              </w:rPr>
            </w:pPr>
            <w:r>
              <w:rPr>
                <w:rFonts w:ascii="Times New Roman" w:hAnsi="Times New Roman" w:cs="Times New Roman"/>
              </w:rPr>
              <w:t xml:space="preserve"> </w:t>
            </w:r>
            <w:r w:rsidRPr="00A22860">
              <w:rPr>
                <w:rFonts w:ascii="Times New Roman" w:hAnsi="Times New Roman" w:cs="Times New Roman"/>
              </w:rPr>
              <w:t xml:space="preserve">Title:  </w:t>
            </w:r>
            <w:r w:rsidR="00502855">
              <w:rPr>
                <w:rFonts w:ascii="Times New Roman" w:hAnsi="Times New Roman" w:cs="Times New Roman"/>
              </w:rPr>
              <w:t>Collection, P</w:t>
            </w:r>
            <w:r w:rsidRPr="00A22860">
              <w:rPr>
                <w:rFonts w:ascii="Times New Roman" w:hAnsi="Times New Roman" w:cs="Times New Roman"/>
                <w:sz w:val="24"/>
                <w:szCs w:val="24"/>
              </w:rPr>
              <w:t xml:space="preserve">reparation and </w:t>
            </w:r>
            <w:r w:rsidR="00502855">
              <w:rPr>
                <w:rFonts w:ascii="Times New Roman" w:hAnsi="Times New Roman" w:cs="Times New Roman"/>
                <w:sz w:val="24"/>
                <w:szCs w:val="24"/>
              </w:rPr>
              <w:t>E</w:t>
            </w:r>
            <w:r w:rsidRPr="00A22860">
              <w:rPr>
                <w:rFonts w:ascii="Times New Roman" w:hAnsi="Times New Roman" w:cs="Times New Roman"/>
                <w:sz w:val="24"/>
                <w:szCs w:val="24"/>
              </w:rPr>
              <w:t xml:space="preserve">xamination of Slit </w:t>
            </w:r>
            <w:r w:rsidR="00502855">
              <w:rPr>
                <w:rFonts w:ascii="Times New Roman" w:hAnsi="Times New Roman" w:cs="Times New Roman"/>
                <w:sz w:val="24"/>
                <w:szCs w:val="24"/>
              </w:rPr>
              <w:t>S</w:t>
            </w:r>
            <w:r w:rsidRPr="00A22860">
              <w:rPr>
                <w:rFonts w:ascii="Times New Roman" w:hAnsi="Times New Roman" w:cs="Times New Roman"/>
                <w:sz w:val="24"/>
                <w:szCs w:val="24"/>
              </w:rPr>
              <w:t xml:space="preserve">kin </w:t>
            </w:r>
            <w:r w:rsidR="00502855">
              <w:rPr>
                <w:rFonts w:ascii="Times New Roman" w:hAnsi="Times New Roman" w:cs="Times New Roman"/>
                <w:sz w:val="24"/>
                <w:szCs w:val="24"/>
              </w:rPr>
              <w:t>S</w:t>
            </w:r>
            <w:r w:rsidRPr="00A22860">
              <w:rPr>
                <w:rFonts w:ascii="Times New Roman" w:hAnsi="Times New Roman" w:cs="Times New Roman"/>
                <w:sz w:val="24"/>
                <w:szCs w:val="24"/>
              </w:rPr>
              <w:t>mear</w:t>
            </w:r>
          </w:p>
        </w:tc>
      </w:tr>
      <w:tr w:rsidR="00A22860" w:rsidRPr="00A22860" w14:paraId="31D88FA6" w14:textId="77777777" w:rsidTr="076CC9B4">
        <w:tc>
          <w:tcPr>
            <w:tcW w:w="1766" w:type="dxa"/>
            <w:tcBorders>
              <w:right w:val="nil"/>
            </w:tcBorders>
          </w:tcPr>
          <w:p w14:paraId="51125BC0" w14:textId="77777777" w:rsidR="00A22860" w:rsidRPr="00A22860" w:rsidRDefault="00A22860">
            <w:pPr>
              <w:tabs>
                <w:tab w:val="left" w:pos="1502"/>
              </w:tabs>
              <w:spacing w:before="120" w:after="120"/>
              <w:ind w:left="-28" w:right="-165"/>
              <w:rPr>
                <w:rFonts w:ascii="Times New Roman" w:hAnsi="Times New Roman" w:cs="Times New Roman"/>
                <w:color w:val="999999"/>
              </w:rPr>
            </w:pPr>
            <w:r w:rsidRPr="00A22860">
              <w:rPr>
                <w:rFonts w:ascii="Times New Roman" w:hAnsi="Times New Roman" w:cs="Times New Roman"/>
              </w:rPr>
              <w:t>Effective Date:</w:t>
            </w:r>
            <w:r w:rsidRPr="00A22860">
              <w:rPr>
                <w:rFonts w:ascii="Times New Roman" w:hAnsi="Times New Roman" w:cs="Times New Roman"/>
                <w:color w:val="999999"/>
              </w:rPr>
              <w:t xml:space="preserve">   </w:t>
            </w:r>
          </w:p>
        </w:tc>
        <w:tc>
          <w:tcPr>
            <w:tcW w:w="2727" w:type="dxa"/>
            <w:tcBorders>
              <w:left w:val="nil"/>
              <w:right w:val="nil"/>
            </w:tcBorders>
          </w:tcPr>
          <w:p w14:paraId="4856C179" w14:textId="77777777" w:rsidR="00A22860" w:rsidRPr="00A22860" w:rsidRDefault="00A22860">
            <w:pPr>
              <w:spacing w:before="120" w:after="120"/>
              <w:ind w:right="-165"/>
              <w:jc w:val="both"/>
              <w:rPr>
                <w:rFonts w:ascii="Times New Roman" w:hAnsi="Times New Roman" w:cs="Times New Roman"/>
              </w:rPr>
            </w:pPr>
          </w:p>
        </w:tc>
        <w:tc>
          <w:tcPr>
            <w:tcW w:w="1364" w:type="dxa"/>
            <w:tcBorders>
              <w:left w:val="nil"/>
              <w:right w:val="nil"/>
            </w:tcBorders>
          </w:tcPr>
          <w:p w14:paraId="434907F0" w14:textId="77777777" w:rsidR="00A22860" w:rsidRPr="00A22860" w:rsidRDefault="00A22860" w:rsidP="00A22860">
            <w:pPr>
              <w:spacing w:before="120" w:after="120"/>
              <w:ind w:right="-165"/>
              <w:jc w:val="center"/>
              <w:rPr>
                <w:rFonts w:ascii="Times New Roman" w:hAnsi="Times New Roman" w:cs="Times New Roman"/>
              </w:rPr>
            </w:pPr>
            <w:r w:rsidRPr="00A22860">
              <w:rPr>
                <w:rFonts w:ascii="Times New Roman" w:hAnsi="Times New Roman" w:cs="Times New Roman"/>
              </w:rPr>
              <w:t xml:space="preserve">Review by: </w:t>
            </w:r>
          </w:p>
        </w:tc>
        <w:tc>
          <w:tcPr>
            <w:tcW w:w="3225" w:type="dxa"/>
            <w:tcBorders>
              <w:left w:val="nil"/>
            </w:tcBorders>
          </w:tcPr>
          <w:p w14:paraId="63C258E1" w14:textId="77777777" w:rsidR="00A22860" w:rsidRPr="00A22860" w:rsidRDefault="00A22860">
            <w:pPr>
              <w:spacing w:before="120" w:after="120"/>
              <w:ind w:right="-165"/>
              <w:jc w:val="both"/>
              <w:rPr>
                <w:rFonts w:ascii="Times New Roman" w:hAnsi="Times New Roman" w:cs="Times New Roman"/>
              </w:rPr>
            </w:pPr>
          </w:p>
        </w:tc>
      </w:tr>
      <w:tr w:rsidR="00A22860" w:rsidRPr="00A22860" w14:paraId="06CF2E72" w14:textId="77777777" w:rsidTr="076CC9B4">
        <w:tc>
          <w:tcPr>
            <w:tcW w:w="1766" w:type="dxa"/>
            <w:tcBorders>
              <w:right w:val="nil"/>
            </w:tcBorders>
          </w:tcPr>
          <w:p w14:paraId="5C0B99F6" w14:textId="77777777" w:rsidR="00A22860" w:rsidRPr="00A22860" w:rsidRDefault="00A22860">
            <w:pPr>
              <w:tabs>
                <w:tab w:val="left" w:pos="1502"/>
              </w:tabs>
              <w:spacing w:before="120" w:after="120"/>
              <w:ind w:left="-28" w:right="-165"/>
              <w:jc w:val="both"/>
              <w:rPr>
                <w:rFonts w:ascii="Times New Roman" w:hAnsi="Times New Roman" w:cs="Times New Roman"/>
                <w:color w:val="999999"/>
              </w:rPr>
            </w:pPr>
            <w:r w:rsidRPr="00A22860">
              <w:rPr>
                <w:rFonts w:ascii="Times New Roman" w:hAnsi="Times New Roman" w:cs="Times New Roman"/>
              </w:rPr>
              <w:t xml:space="preserve">Approved by:    </w:t>
            </w:r>
          </w:p>
        </w:tc>
        <w:tc>
          <w:tcPr>
            <w:tcW w:w="2727" w:type="dxa"/>
            <w:tcBorders>
              <w:left w:val="nil"/>
              <w:right w:val="nil"/>
            </w:tcBorders>
          </w:tcPr>
          <w:p w14:paraId="441E5739" w14:textId="77777777" w:rsidR="00A22860" w:rsidRPr="00A22860" w:rsidRDefault="00A22860">
            <w:pPr>
              <w:spacing w:before="120" w:after="120"/>
              <w:ind w:right="-165"/>
              <w:jc w:val="both"/>
              <w:rPr>
                <w:rFonts w:ascii="Times New Roman" w:hAnsi="Times New Roman" w:cs="Times New Roman"/>
              </w:rPr>
            </w:pPr>
          </w:p>
        </w:tc>
        <w:tc>
          <w:tcPr>
            <w:tcW w:w="1364" w:type="dxa"/>
            <w:tcBorders>
              <w:left w:val="nil"/>
              <w:right w:val="nil"/>
            </w:tcBorders>
          </w:tcPr>
          <w:p w14:paraId="5B04EBEA" w14:textId="77777777" w:rsidR="00A22860" w:rsidRPr="00A22860" w:rsidRDefault="00A22860" w:rsidP="00A22860">
            <w:pPr>
              <w:spacing w:before="120" w:after="120"/>
              <w:ind w:right="-165"/>
              <w:jc w:val="center"/>
              <w:rPr>
                <w:rFonts w:ascii="Times New Roman" w:hAnsi="Times New Roman" w:cs="Times New Roman"/>
              </w:rPr>
            </w:pPr>
            <w:r w:rsidRPr="00A22860">
              <w:rPr>
                <w:rFonts w:ascii="Times New Roman" w:hAnsi="Times New Roman" w:cs="Times New Roman"/>
              </w:rPr>
              <w:t>Date:</w:t>
            </w:r>
          </w:p>
        </w:tc>
        <w:tc>
          <w:tcPr>
            <w:tcW w:w="3225" w:type="dxa"/>
            <w:tcBorders>
              <w:left w:val="nil"/>
            </w:tcBorders>
          </w:tcPr>
          <w:p w14:paraId="66DB516A" w14:textId="77777777" w:rsidR="00A22860" w:rsidRPr="00A22860" w:rsidRDefault="00A22860">
            <w:pPr>
              <w:spacing w:before="120" w:after="120"/>
              <w:ind w:right="-165"/>
              <w:jc w:val="both"/>
              <w:rPr>
                <w:rFonts w:ascii="Times New Roman" w:hAnsi="Times New Roman" w:cs="Times New Roman"/>
              </w:rPr>
            </w:pPr>
          </w:p>
        </w:tc>
      </w:tr>
      <w:tr w:rsidR="00A22860" w:rsidRPr="00A22860" w14:paraId="7126E020" w14:textId="77777777" w:rsidTr="076CC9B4">
        <w:tc>
          <w:tcPr>
            <w:tcW w:w="1766" w:type="dxa"/>
            <w:tcBorders>
              <w:right w:val="nil"/>
            </w:tcBorders>
          </w:tcPr>
          <w:p w14:paraId="55358435" w14:textId="23FF970F" w:rsidR="00A22860" w:rsidRPr="00A22860" w:rsidRDefault="00A22860">
            <w:pPr>
              <w:tabs>
                <w:tab w:val="left" w:pos="1502"/>
              </w:tabs>
              <w:spacing w:before="120" w:after="120"/>
              <w:ind w:left="-28" w:right="-165"/>
              <w:rPr>
                <w:rFonts w:ascii="Times New Roman" w:hAnsi="Times New Roman" w:cs="Times New Roman"/>
              </w:rPr>
            </w:pPr>
            <w:r w:rsidRPr="00A22860">
              <w:rPr>
                <w:rFonts w:ascii="Times New Roman" w:hAnsi="Times New Roman" w:cs="Times New Roman"/>
              </w:rPr>
              <w:t>Signature o</w:t>
            </w:r>
            <w:r>
              <w:rPr>
                <w:rFonts w:ascii="Times New Roman" w:hAnsi="Times New Roman" w:cs="Times New Roman"/>
              </w:rPr>
              <w:t xml:space="preserve">f </w:t>
            </w:r>
            <w:proofErr w:type="spellStart"/>
            <w:r w:rsidRPr="00A22860">
              <w:rPr>
                <w:rFonts w:ascii="Times New Roman" w:hAnsi="Times New Roman" w:cs="Times New Roman"/>
              </w:rPr>
              <w:t>Authorisor</w:t>
            </w:r>
            <w:proofErr w:type="spellEnd"/>
            <w:r w:rsidRPr="00A22860">
              <w:rPr>
                <w:rFonts w:ascii="Times New Roman" w:hAnsi="Times New Roman" w:cs="Times New Roman"/>
              </w:rPr>
              <w:t>:</w:t>
            </w:r>
          </w:p>
        </w:tc>
        <w:tc>
          <w:tcPr>
            <w:tcW w:w="7316" w:type="dxa"/>
            <w:gridSpan w:val="3"/>
            <w:tcBorders>
              <w:left w:val="nil"/>
            </w:tcBorders>
          </w:tcPr>
          <w:p w14:paraId="011DD952" w14:textId="77777777" w:rsidR="00A22860" w:rsidRPr="00A22860" w:rsidRDefault="00A22860">
            <w:pPr>
              <w:spacing w:before="120" w:after="120"/>
              <w:ind w:right="-165"/>
              <w:jc w:val="both"/>
              <w:rPr>
                <w:rFonts w:ascii="Times New Roman" w:hAnsi="Times New Roman" w:cs="Times New Roman"/>
              </w:rPr>
            </w:pPr>
            <w:r w:rsidRPr="00A22860">
              <w:rPr>
                <w:rFonts w:ascii="Times New Roman" w:hAnsi="Times New Roman" w:cs="Times New Roman"/>
              </w:rPr>
              <w:tab/>
            </w:r>
            <w:r w:rsidRPr="00A22860">
              <w:rPr>
                <w:rFonts w:ascii="Times New Roman" w:hAnsi="Times New Roman" w:cs="Times New Roman"/>
              </w:rPr>
              <w:tab/>
            </w:r>
            <w:r w:rsidRPr="00A22860">
              <w:rPr>
                <w:rFonts w:ascii="Times New Roman" w:hAnsi="Times New Roman" w:cs="Times New Roman"/>
              </w:rPr>
              <w:tab/>
            </w:r>
          </w:p>
        </w:tc>
      </w:tr>
    </w:tbl>
    <w:p w14:paraId="01043368" w14:textId="77777777" w:rsidR="00AB3085" w:rsidRDefault="00AB3085">
      <w:pPr>
        <w:rPr>
          <w:rFonts w:ascii="Times New Roman" w:hAnsi="Times New Roman" w:cs="Times New Roman"/>
        </w:rPr>
      </w:pPr>
    </w:p>
    <w:p w14:paraId="3D1F3A4B" w14:textId="77777777" w:rsidR="00A22860" w:rsidRDefault="00A22860">
      <w:pPr>
        <w:rPr>
          <w:rFonts w:ascii="Times New Roman" w:hAnsi="Times New Roman" w:cs="Times New Roman"/>
        </w:rPr>
      </w:pPr>
    </w:p>
    <w:tbl>
      <w:tblPr>
        <w:tblpPr w:leftFromText="180" w:rightFromText="180" w:vertAnchor="text" w:horzAnchor="margin" w:tblpXSpec="center" w:tblpY="735"/>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571"/>
        <w:gridCol w:w="5043"/>
        <w:gridCol w:w="988"/>
      </w:tblGrid>
      <w:tr w:rsidR="00A22860" w:rsidRPr="00C451BB" w14:paraId="681C25D1" w14:textId="77777777">
        <w:trPr>
          <w:trHeight w:val="312"/>
        </w:trPr>
        <w:tc>
          <w:tcPr>
            <w:tcW w:w="8243" w:type="dxa"/>
            <w:gridSpan w:val="3"/>
            <w:shd w:val="clear" w:color="auto" w:fill="E6E6E6"/>
          </w:tcPr>
          <w:p w14:paraId="2814966F" w14:textId="77777777" w:rsidR="00A22860" w:rsidRPr="00A22860" w:rsidRDefault="00A2286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SOP Chronology</w:t>
            </w:r>
          </w:p>
        </w:tc>
        <w:tc>
          <w:tcPr>
            <w:tcW w:w="988" w:type="dxa"/>
            <w:shd w:val="clear" w:color="auto" w:fill="E6E6E6"/>
          </w:tcPr>
          <w:p w14:paraId="38DBECE7" w14:textId="77777777" w:rsidR="00A22860" w:rsidRPr="00A22860" w:rsidRDefault="00A22860">
            <w:pPr>
              <w:ind w:right="-165"/>
              <w:jc w:val="both"/>
              <w:rPr>
                <w:rFonts w:ascii="Times New Roman" w:hAnsi="Times New Roman" w:cs="Times New Roman"/>
                <w:b/>
                <w:bCs/>
                <w:color w:val="000000"/>
                <w:sz w:val="24"/>
                <w:szCs w:val="24"/>
              </w:rPr>
            </w:pPr>
          </w:p>
        </w:tc>
      </w:tr>
      <w:tr w:rsidR="00A22860" w:rsidRPr="00C451BB" w14:paraId="4F581976" w14:textId="77777777">
        <w:trPr>
          <w:trHeight w:val="640"/>
        </w:trPr>
        <w:tc>
          <w:tcPr>
            <w:tcW w:w="1629" w:type="dxa"/>
            <w:shd w:val="clear" w:color="auto" w:fill="E6E6E6"/>
          </w:tcPr>
          <w:p w14:paraId="1AE3C335" w14:textId="77777777" w:rsidR="00A22860" w:rsidRPr="00A22860" w:rsidRDefault="00A2286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Version</w:t>
            </w:r>
          </w:p>
          <w:p w14:paraId="2EC47A88" w14:textId="77777777" w:rsidR="00A22860" w:rsidRPr="00A22860" w:rsidRDefault="00A22860">
            <w:pPr>
              <w:ind w:right="-165"/>
              <w:jc w:val="both"/>
              <w:rPr>
                <w:rFonts w:ascii="Times New Roman" w:hAnsi="Times New Roman" w:cs="Times New Roman"/>
                <w:b/>
                <w:bCs/>
                <w:color w:val="000000"/>
                <w:sz w:val="24"/>
                <w:szCs w:val="24"/>
              </w:rPr>
            </w:pPr>
          </w:p>
        </w:tc>
        <w:tc>
          <w:tcPr>
            <w:tcW w:w="1571" w:type="dxa"/>
            <w:shd w:val="clear" w:color="auto" w:fill="E6E6E6"/>
          </w:tcPr>
          <w:p w14:paraId="429D88AD" w14:textId="77777777" w:rsidR="00A22860" w:rsidRPr="00A22860" w:rsidRDefault="00A2286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Date</w:t>
            </w:r>
          </w:p>
        </w:tc>
        <w:tc>
          <w:tcPr>
            <w:tcW w:w="5043" w:type="dxa"/>
            <w:shd w:val="clear" w:color="auto" w:fill="E6E6E6"/>
          </w:tcPr>
          <w:p w14:paraId="30912373" w14:textId="77777777" w:rsidR="00A22860" w:rsidRPr="00A22860" w:rsidRDefault="00A2286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Reason for Change</w:t>
            </w:r>
          </w:p>
        </w:tc>
        <w:tc>
          <w:tcPr>
            <w:tcW w:w="988" w:type="dxa"/>
            <w:shd w:val="clear" w:color="auto" w:fill="E6E6E6"/>
          </w:tcPr>
          <w:p w14:paraId="4B09BB02" w14:textId="77777777" w:rsidR="00A22860" w:rsidRPr="00A22860" w:rsidRDefault="00A22860">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Author</w:t>
            </w:r>
          </w:p>
        </w:tc>
      </w:tr>
      <w:tr w:rsidR="00A22860" w:rsidRPr="00C451BB" w14:paraId="3387579F" w14:textId="77777777">
        <w:trPr>
          <w:trHeight w:val="312"/>
        </w:trPr>
        <w:tc>
          <w:tcPr>
            <w:tcW w:w="1629" w:type="dxa"/>
          </w:tcPr>
          <w:p w14:paraId="01D5A6A0" w14:textId="77777777" w:rsidR="00A22860" w:rsidRPr="00C451BB" w:rsidRDefault="00A22860">
            <w:pPr>
              <w:pStyle w:val="Heading3"/>
              <w:spacing w:before="0"/>
              <w:ind w:right="-165"/>
              <w:jc w:val="both"/>
              <w:rPr>
                <w:rFonts w:ascii="Times New Roman" w:hAnsi="Times New Roman" w:cs="Times New Roman"/>
                <w:b/>
                <w:bCs/>
                <w:color w:val="000000"/>
              </w:rPr>
            </w:pPr>
            <w:r w:rsidRPr="00C451BB">
              <w:rPr>
                <w:rFonts w:ascii="Times New Roman" w:hAnsi="Times New Roman" w:cs="Times New Roman"/>
                <w:color w:val="000000" w:themeColor="text1"/>
              </w:rPr>
              <w:t>1.0</w:t>
            </w:r>
          </w:p>
        </w:tc>
        <w:tc>
          <w:tcPr>
            <w:tcW w:w="1571" w:type="dxa"/>
          </w:tcPr>
          <w:p w14:paraId="7C660B08" w14:textId="77777777" w:rsidR="00A22860" w:rsidRPr="00C451BB" w:rsidRDefault="00A22860">
            <w:pPr>
              <w:ind w:right="-165"/>
              <w:jc w:val="both"/>
              <w:rPr>
                <w:color w:val="000000"/>
              </w:rPr>
            </w:pPr>
          </w:p>
        </w:tc>
        <w:tc>
          <w:tcPr>
            <w:tcW w:w="5043" w:type="dxa"/>
          </w:tcPr>
          <w:p w14:paraId="71C239FA" w14:textId="77777777" w:rsidR="00A22860" w:rsidRPr="00C451BB" w:rsidRDefault="00A22860">
            <w:pPr>
              <w:ind w:right="-165"/>
              <w:jc w:val="both"/>
              <w:rPr>
                <w:bCs/>
                <w:color w:val="000000"/>
              </w:rPr>
            </w:pPr>
          </w:p>
        </w:tc>
        <w:tc>
          <w:tcPr>
            <w:tcW w:w="988" w:type="dxa"/>
          </w:tcPr>
          <w:p w14:paraId="43371758" w14:textId="77777777" w:rsidR="00A22860" w:rsidRPr="00C451BB" w:rsidRDefault="00A22860">
            <w:pPr>
              <w:ind w:right="-165"/>
              <w:jc w:val="both"/>
              <w:rPr>
                <w:color w:val="000000"/>
              </w:rPr>
            </w:pPr>
            <w:r w:rsidRPr="00C451BB">
              <w:rPr>
                <w:color w:val="000000" w:themeColor="text1"/>
              </w:rPr>
              <w:t>JD</w:t>
            </w:r>
          </w:p>
        </w:tc>
      </w:tr>
      <w:tr w:rsidR="00A22860" w:rsidRPr="00C451BB" w14:paraId="4D204D1B" w14:textId="77777777">
        <w:trPr>
          <w:trHeight w:val="339"/>
        </w:trPr>
        <w:tc>
          <w:tcPr>
            <w:tcW w:w="1629" w:type="dxa"/>
          </w:tcPr>
          <w:p w14:paraId="6A3941A1" w14:textId="77777777" w:rsidR="00A22860" w:rsidRPr="00C451BB" w:rsidRDefault="00A22860">
            <w:pPr>
              <w:ind w:left="-110" w:right="-165" w:firstLine="110"/>
              <w:jc w:val="both"/>
              <w:rPr>
                <w:color w:val="000000"/>
              </w:rPr>
            </w:pPr>
          </w:p>
        </w:tc>
        <w:tc>
          <w:tcPr>
            <w:tcW w:w="1571" w:type="dxa"/>
          </w:tcPr>
          <w:p w14:paraId="3197B9A5" w14:textId="77777777" w:rsidR="00A22860" w:rsidRPr="00C451BB" w:rsidRDefault="00A22860">
            <w:pPr>
              <w:ind w:right="-165"/>
              <w:jc w:val="both"/>
              <w:rPr>
                <w:color w:val="000000"/>
              </w:rPr>
            </w:pPr>
          </w:p>
        </w:tc>
        <w:tc>
          <w:tcPr>
            <w:tcW w:w="5043" w:type="dxa"/>
          </w:tcPr>
          <w:p w14:paraId="24B9C7F5" w14:textId="77777777" w:rsidR="00A22860" w:rsidRPr="00C451BB" w:rsidRDefault="00A22860">
            <w:pPr>
              <w:ind w:right="-165"/>
              <w:jc w:val="both"/>
              <w:rPr>
                <w:color w:val="000000"/>
              </w:rPr>
            </w:pPr>
          </w:p>
        </w:tc>
        <w:tc>
          <w:tcPr>
            <w:tcW w:w="988" w:type="dxa"/>
          </w:tcPr>
          <w:p w14:paraId="0638D3C1" w14:textId="77777777" w:rsidR="00A22860" w:rsidRPr="00C451BB" w:rsidRDefault="00A22860">
            <w:pPr>
              <w:ind w:right="-165"/>
              <w:jc w:val="both"/>
              <w:rPr>
                <w:color w:val="000000"/>
              </w:rPr>
            </w:pPr>
          </w:p>
        </w:tc>
      </w:tr>
      <w:tr w:rsidR="00A22860" w:rsidRPr="00C451BB" w14:paraId="6476EFCE" w14:textId="77777777">
        <w:trPr>
          <w:trHeight w:val="312"/>
        </w:trPr>
        <w:tc>
          <w:tcPr>
            <w:tcW w:w="1629" w:type="dxa"/>
          </w:tcPr>
          <w:p w14:paraId="6B3AF546" w14:textId="77777777" w:rsidR="00A22860" w:rsidRPr="00C451BB" w:rsidRDefault="00A22860">
            <w:pPr>
              <w:ind w:right="-165"/>
              <w:jc w:val="both"/>
              <w:rPr>
                <w:b/>
                <w:bCs/>
                <w:color w:val="000000"/>
              </w:rPr>
            </w:pPr>
          </w:p>
        </w:tc>
        <w:tc>
          <w:tcPr>
            <w:tcW w:w="1571" w:type="dxa"/>
          </w:tcPr>
          <w:p w14:paraId="4FE070EB" w14:textId="77777777" w:rsidR="00A22860" w:rsidRPr="00C451BB" w:rsidRDefault="00A22860">
            <w:pPr>
              <w:ind w:right="-165"/>
              <w:jc w:val="both"/>
              <w:rPr>
                <w:b/>
                <w:bCs/>
                <w:color w:val="000000"/>
              </w:rPr>
            </w:pPr>
          </w:p>
        </w:tc>
        <w:tc>
          <w:tcPr>
            <w:tcW w:w="5043" w:type="dxa"/>
          </w:tcPr>
          <w:p w14:paraId="7058D630" w14:textId="77777777" w:rsidR="00A22860" w:rsidRPr="00C451BB" w:rsidRDefault="00A22860">
            <w:pPr>
              <w:ind w:right="-165"/>
              <w:jc w:val="both"/>
              <w:rPr>
                <w:bCs/>
                <w:color w:val="000000"/>
              </w:rPr>
            </w:pPr>
          </w:p>
        </w:tc>
        <w:tc>
          <w:tcPr>
            <w:tcW w:w="988" w:type="dxa"/>
          </w:tcPr>
          <w:p w14:paraId="1B1DE215" w14:textId="77777777" w:rsidR="00A22860" w:rsidRPr="00C451BB" w:rsidRDefault="00A22860">
            <w:pPr>
              <w:ind w:right="-165"/>
              <w:jc w:val="both"/>
              <w:rPr>
                <w:bCs/>
                <w:color w:val="000000"/>
              </w:rPr>
            </w:pPr>
          </w:p>
        </w:tc>
      </w:tr>
      <w:tr w:rsidR="00A22860" w:rsidRPr="00C451BB" w14:paraId="5FC9591E" w14:textId="77777777">
        <w:trPr>
          <w:trHeight w:val="327"/>
        </w:trPr>
        <w:tc>
          <w:tcPr>
            <w:tcW w:w="1629" w:type="dxa"/>
          </w:tcPr>
          <w:p w14:paraId="41DAAA2C" w14:textId="77777777" w:rsidR="00A22860" w:rsidRPr="00C451BB" w:rsidRDefault="00A22860">
            <w:pPr>
              <w:ind w:right="-165"/>
              <w:jc w:val="both"/>
              <w:rPr>
                <w:bCs/>
                <w:color w:val="000000"/>
              </w:rPr>
            </w:pPr>
          </w:p>
        </w:tc>
        <w:tc>
          <w:tcPr>
            <w:tcW w:w="1571" w:type="dxa"/>
          </w:tcPr>
          <w:p w14:paraId="7CBF28E1" w14:textId="77777777" w:rsidR="00A22860" w:rsidRPr="00C451BB" w:rsidRDefault="00A22860">
            <w:pPr>
              <w:ind w:right="-165"/>
              <w:jc w:val="both"/>
              <w:rPr>
                <w:bCs/>
                <w:color w:val="000000"/>
              </w:rPr>
            </w:pPr>
          </w:p>
        </w:tc>
        <w:tc>
          <w:tcPr>
            <w:tcW w:w="5043" w:type="dxa"/>
          </w:tcPr>
          <w:p w14:paraId="4C904A35" w14:textId="77777777" w:rsidR="00A22860" w:rsidRPr="00C451BB" w:rsidRDefault="00A22860">
            <w:pPr>
              <w:ind w:right="-165"/>
              <w:jc w:val="both"/>
              <w:rPr>
                <w:bCs/>
                <w:color w:val="000000"/>
              </w:rPr>
            </w:pPr>
          </w:p>
        </w:tc>
        <w:tc>
          <w:tcPr>
            <w:tcW w:w="988" w:type="dxa"/>
          </w:tcPr>
          <w:p w14:paraId="567BA081" w14:textId="77777777" w:rsidR="00A22860" w:rsidRPr="00C451BB" w:rsidRDefault="00A22860">
            <w:pPr>
              <w:ind w:right="-165"/>
              <w:jc w:val="both"/>
              <w:rPr>
                <w:bCs/>
                <w:color w:val="000000"/>
              </w:rPr>
            </w:pPr>
          </w:p>
        </w:tc>
      </w:tr>
    </w:tbl>
    <w:p w14:paraId="58AAB5FD" w14:textId="77777777" w:rsidR="00A22860" w:rsidRDefault="00A22860">
      <w:pPr>
        <w:rPr>
          <w:rFonts w:ascii="Times New Roman" w:hAnsi="Times New Roman" w:cs="Times New Roman"/>
        </w:rPr>
      </w:pPr>
    </w:p>
    <w:p w14:paraId="292AD4FE" w14:textId="77777777" w:rsidR="00A22860" w:rsidRPr="00A22860" w:rsidRDefault="00A22860" w:rsidP="00A22860">
      <w:pPr>
        <w:rPr>
          <w:rFonts w:ascii="Times New Roman" w:hAnsi="Times New Roman" w:cs="Times New Roman"/>
        </w:rPr>
      </w:pPr>
    </w:p>
    <w:p w14:paraId="24AACBAA" w14:textId="77777777" w:rsidR="00A22860" w:rsidRPr="00A22860" w:rsidRDefault="00A22860" w:rsidP="00A22860">
      <w:pPr>
        <w:rPr>
          <w:rFonts w:ascii="Times New Roman" w:hAnsi="Times New Roman" w:cs="Times New Roman"/>
        </w:rPr>
      </w:pPr>
    </w:p>
    <w:p w14:paraId="7AD3759B" w14:textId="7F4F7A93" w:rsidR="076CC9B4" w:rsidRDefault="076CC9B4" w:rsidP="076CC9B4">
      <w:pPr>
        <w:rPr>
          <w:rFonts w:ascii="Times New Roman" w:hAnsi="Times New Roman" w:cs="Times New Roman"/>
        </w:rPr>
      </w:pPr>
    </w:p>
    <w:p w14:paraId="7A1905C6" w14:textId="2CDB8FEF" w:rsidR="00A22860" w:rsidRDefault="00A22860" w:rsidP="00A22860">
      <w:pPr>
        <w:tabs>
          <w:tab w:val="left" w:pos="1524"/>
        </w:tabs>
        <w:rPr>
          <w:rFonts w:ascii="Times New Roman" w:hAnsi="Times New Roman" w:cs="Times New Roman"/>
        </w:rPr>
      </w:pPr>
      <w:r>
        <w:rPr>
          <w:rFonts w:ascii="Times New Roman" w:hAnsi="Times New Roman" w:cs="Times New Roman"/>
        </w:rPr>
        <w:tab/>
      </w:r>
    </w:p>
    <w:p w14:paraId="325A8A3B" w14:textId="77777777" w:rsidR="00A22860" w:rsidRDefault="00A22860" w:rsidP="00A22860">
      <w:pPr>
        <w:tabs>
          <w:tab w:val="left" w:pos="1524"/>
        </w:tabs>
        <w:rPr>
          <w:rFonts w:ascii="Times New Roman" w:hAnsi="Times New Roman" w:cs="Times New Roman"/>
        </w:rPr>
      </w:pPr>
    </w:p>
    <w:p w14:paraId="7F5F8B4F" w14:textId="77777777" w:rsidR="00A22860" w:rsidRDefault="00A22860" w:rsidP="00A22860">
      <w:pPr>
        <w:tabs>
          <w:tab w:val="left" w:pos="1524"/>
        </w:tabs>
        <w:rPr>
          <w:rFonts w:ascii="Times New Roman" w:hAnsi="Times New Roman" w:cs="Times New Roman"/>
        </w:rPr>
      </w:pPr>
    </w:p>
    <w:p w14:paraId="6157AAC9" w14:textId="77777777" w:rsidR="00A22860" w:rsidRDefault="00A22860" w:rsidP="00A22860">
      <w:pPr>
        <w:tabs>
          <w:tab w:val="left" w:pos="1524"/>
        </w:tabs>
        <w:rPr>
          <w:rFonts w:ascii="Times New Roman" w:hAnsi="Times New Roman" w:cs="Times New Roman"/>
        </w:rPr>
      </w:pPr>
    </w:p>
    <w:p w14:paraId="5BEF820B" w14:textId="77777777" w:rsidR="00A22860" w:rsidRPr="00A22860" w:rsidRDefault="00A22860" w:rsidP="00A22860">
      <w:pPr>
        <w:tabs>
          <w:tab w:val="left" w:pos="1524"/>
        </w:tabs>
        <w:rPr>
          <w:rFonts w:ascii="Times New Roman" w:hAnsi="Times New Roman" w:cs="Times New Roman"/>
        </w:rPr>
      </w:pPr>
    </w:p>
    <w:tbl>
      <w:tblPr>
        <w:tblpPr w:leftFromText="180" w:rightFromText="180" w:vertAnchor="page" w:horzAnchor="margin" w:tblpXSpec="center" w:tblpY="33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502855" w:rsidRPr="00A22860" w14:paraId="3A4C82E0" w14:textId="77777777" w:rsidTr="076CC9B4">
        <w:trPr>
          <w:trHeight w:val="300"/>
        </w:trPr>
        <w:tc>
          <w:tcPr>
            <w:tcW w:w="5495" w:type="dxa"/>
          </w:tcPr>
          <w:p w14:paraId="6EE6A4E5" w14:textId="77777777" w:rsidR="00502855" w:rsidRPr="00A22860" w:rsidRDefault="00502855" w:rsidP="00502855">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Table of Contents</w:t>
            </w:r>
          </w:p>
          <w:p w14:paraId="2150C6AD" w14:textId="77777777" w:rsidR="00502855" w:rsidRPr="00A22860" w:rsidRDefault="00502855" w:rsidP="00502855">
            <w:pPr>
              <w:spacing w:before="60" w:after="60"/>
              <w:ind w:right="-165"/>
              <w:jc w:val="center"/>
              <w:rPr>
                <w:rFonts w:ascii="Times New Roman" w:hAnsi="Times New Roman" w:cs="Times New Roman"/>
                <w:bCs/>
                <w:color w:val="000000"/>
                <w:sz w:val="24"/>
                <w:szCs w:val="24"/>
              </w:rPr>
            </w:pPr>
          </w:p>
        </w:tc>
        <w:tc>
          <w:tcPr>
            <w:tcW w:w="2353" w:type="dxa"/>
          </w:tcPr>
          <w:p w14:paraId="32E29A77" w14:textId="77777777" w:rsidR="00502855" w:rsidRPr="00A22860" w:rsidRDefault="00502855" w:rsidP="00502855">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Page</w:t>
            </w:r>
          </w:p>
        </w:tc>
      </w:tr>
      <w:tr w:rsidR="00502855" w:rsidRPr="00A22860" w14:paraId="40362F3D" w14:textId="77777777" w:rsidTr="076CC9B4">
        <w:trPr>
          <w:trHeight w:val="300"/>
        </w:trPr>
        <w:tc>
          <w:tcPr>
            <w:tcW w:w="5495" w:type="dxa"/>
          </w:tcPr>
          <w:p w14:paraId="24459555" w14:textId="77777777" w:rsidR="00502855" w:rsidRPr="00A22860" w:rsidRDefault="00502855" w:rsidP="00502855">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1. Purpose</w:t>
            </w:r>
          </w:p>
        </w:tc>
        <w:tc>
          <w:tcPr>
            <w:tcW w:w="2353" w:type="dxa"/>
          </w:tcPr>
          <w:p w14:paraId="1C7E9C12" w14:textId="77777777" w:rsidR="00502855" w:rsidRPr="00A22860" w:rsidRDefault="00502855" w:rsidP="00502855">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502855" w:rsidRPr="00A22860" w14:paraId="64DCE4D5" w14:textId="77777777" w:rsidTr="076CC9B4">
        <w:trPr>
          <w:trHeight w:val="300"/>
        </w:trPr>
        <w:tc>
          <w:tcPr>
            <w:tcW w:w="5495" w:type="dxa"/>
          </w:tcPr>
          <w:p w14:paraId="79BF02AF" w14:textId="77777777" w:rsidR="00502855" w:rsidRPr="00A22860" w:rsidRDefault="00502855" w:rsidP="00502855">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2. Background</w:t>
            </w:r>
          </w:p>
        </w:tc>
        <w:tc>
          <w:tcPr>
            <w:tcW w:w="2353" w:type="dxa"/>
          </w:tcPr>
          <w:p w14:paraId="2FD6F760" w14:textId="77777777" w:rsidR="00502855" w:rsidRPr="00A22860" w:rsidRDefault="00502855" w:rsidP="00502855">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502855" w:rsidRPr="00A22860" w14:paraId="70BB1713" w14:textId="77777777" w:rsidTr="076CC9B4">
        <w:trPr>
          <w:trHeight w:val="300"/>
        </w:trPr>
        <w:tc>
          <w:tcPr>
            <w:tcW w:w="5495" w:type="dxa"/>
          </w:tcPr>
          <w:p w14:paraId="094399BF" w14:textId="77777777" w:rsidR="00502855" w:rsidRPr="00A22860" w:rsidRDefault="00502855" w:rsidP="00502855">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 Scope</w:t>
            </w:r>
          </w:p>
        </w:tc>
        <w:tc>
          <w:tcPr>
            <w:tcW w:w="2353" w:type="dxa"/>
          </w:tcPr>
          <w:p w14:paraId="016DEA1D" w14:textId="77777777" w:rsidR="00502855" w:rsidRPr="00A22860" w:rsidDel="00F96E66" w:rsidRDefault="00502855" w:rsidP="00502855">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502855" w:rsidRPr="00A22860" w14:paraId="053CEF4C" w14:textId="77777777" w:rsidTr="076CC9B4">
        <w:trPr>
          <w:trHeight w:val="300"/>
        </w:trPr>
        <w:tc>
          <w:tcPr>
            <w:tcW w:w="5495" w:type="dxa"/>
          </w:tcPr>
          <w:p w14:paraId="5C35DCD9" w14:textId="40ABD2C8" w:rsidR="00502855" w:rsidRPr="00A22860" w:rsidRDefault="42E48C65" w:rsidP="076CC9B4">
            <w:pPr>
              <w:spacing w:before="60" w:after="60"/>
              <w:ind w:right="-165"/>
              <w:rPr>
                <w:rFonts w:ascii="Times New Roman" w:hAnsi="Times New Roman" w:cs="Times New Roman"/>
                <w:color w:val="000000"/>
                <w:sz w:val="24"/>
                <w:szCs w:val="24"/>
              </w:rPr>
            </w:pPr>
            <w:r w:rsidRPr="076CC9B4">
              <w:rPr>
                <w:rFonts w:ascii="Times New Roman" w:hAnsi="Times New Roman" w:cs="Times New Roman"/>
                <w:color w:val="000000" w:themeColor="text1"/>
                <w:sz w:val="24"/>
                <w:szCs w:val="24"/>
              </w:rPr>
              <w:t>4</w:t>
            </w:r>
            <w:r w:rsidR="00502855" w:rsidRPr="076CC9B4">
              <w:rPr>
                <w:rFonts w:ascii="Times New Roman" w:hAnsi="Times New Roman" w:cs="Times New Roman"/>
                <w:color w:val="000000" w:themeColor="text1"/>
                <w:sz w:val="24"/>
                <w:szCs w:val="24"/>
              </w:rPr>
              <w:t>. Procedure</w:t>
            </w:r>
          </w:p>
        </w:tc>
        <w:tc>
          <w:tcPr>
            <w:tcW w:w="2353" w:type="dxa"/>
          </w:tcPr>
          <w:p w14:paraId="196650F8" w14:textId="4E048728" w:rsidR="00502855" w:rsidRPr="00A22860" w:rsidRDefault="0096207C" w:rsidP="00502855">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00502855" w:rsidRPr="00A22860">
              <w:rPr>
                <w:rFonts w:ascii="Times New Roman" w:hAnsi="Times New Roman" w:cs="Times New Roman"/>
                <w:bCs/>
                <w:color w:val="000000"/>
                <w:sz w:val="24"/>
                <w:szCs w:val="24"/>
              </w:rPr>
              <w:t>-</w:t>
            </w:r>
            <w:r>
              <w:rPr>
                <w:rFonts w:ascii="Times New Roman" w:hAnsi="Times New Roman" w:cs="Times New Roman"/>
                <w:bCs/>
                <w:color w:val="000000"/>
                <w:sz w:val="24"/>
                <w:szCs w:val="24"/>
              </w:rPr>
              <w:t>6</w:t>
            </w:r>
          </w:p>
        </w:tc>
      </w:tr>
      <w:tr w:rsidR="00502855" w:rsidRPr="00A22860" w14:paraId="21D735C8" w14:textId="77777777" w:rsidTr="076CC9B4">
        <w:trPr>
          <w:trHeight w:val="300"/>
        </w:trPr>
        <w:tc>
          <w:tcPr>
            <w:tcW w:w="5495" w:type="dxa"/>
          </w:tcPr>
          <w:p w14:paraId="2E5B5A75" w14:textId="217B565C" w:rsidR="00502855" w:rsidRPr="00A22860" w:rsidRDefault="089AE65E" w:rsidP="076CC9B4">
            <w:pPr>
              <w:spacing w:before="60" w:after="60"/>
              <w:ind w:right="-165"/>
              <w:rPr>
                <w:rFonts w:ascii="Times New Roman" w:hAnsi="Times New Roman" w:cs="Times New Roman"/>
                <w:color w:val="000000"/>
                <w:sz w:val="24"/>
                <w:szCs w:val="24"/>
              </w:rPr>
            </w:pPr>
            <w:r w:rsidRPr="076CC9B4">
              <w:rPr>
                <w:rFonts w:ascii="Times New Roman" w:hAnsi="Times New Roman" w:cs="Times New Roman"/>
                <w:color w:val="000000" w:themeColor="text1"/>
                <w:sz w:val="24"/>
                <w:szCs w:val="24"/>
              </w:rPr>
              <w:t>5</w:t>
            </w:r>
            <w:r w:rsidR="00502855" w:rsidRPr="076CC9B4">
              <w:rPr>
                <w:rFonts w:ascii="Times New Roman" w:hAnsi="Times New Roman" w:cs="Times New Roman"/>
                <w:color w:val="000000" w:themeColor="text1"/>
                <w:sz w:val="24"/>
                <w:szCs w:val="24"/>
              </w:rPr>
              <w:t>. Appendices</w:t>
            </w:r>
          </w:p>
          <w:p w14:paraId="01A9FFF7" w14:textId="77777777" w:rsidR="00502855" w:rsidRPr="00A22860" w:rsidRDefault="00502855" w:rsidP="00502855">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Appendix 1</w:t>
            </w:r>
          </w:p>
        </w:tc>
        <w:tc>
          <w:tcPr>
            <w:tcW w:w="2353" w:type="dxa"/>
          </w:tcPr>
          <w:p w14:paraId="71CD68D1" w14:textId="680B5257" w:rsidR="00502855" w:rsidRPr="00A22860" w:rsidRDefault="0096207C" w:rsidP="00502855">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p w14:paraId="703AFBB5" w14:textId="77777777" w:rsidR="00502855" w:rsidRPr="00A22860" w:rsidRDefault="00502855" w:rsidP="00502855">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Separate document</w:t>
            </w:r>
          </w:p>
        </w:tc>
      </w:tr>
    </w:tbl>
    <w:p w14:paraId="342BA254" w14:textId="77777777" w:rsidR="00A22860" w:rsidRPr="00A22860" w:rsidRDefault="00A22860" w:rsidP="00A22860">
      <w:pPr>
        <w:rPr>
          <w:rFonts w:ascii="Times New Roman" w:hAnsi="Times New Roman" w:cs="Times New Roman"/>
        </w:rPr>
      </w:pPr>
    </w:p>
    <w:p w14:paraId="410BA250" w14:textId="77777777" w:rsidR="00A22860" w:rsidRPr="00A22860" w:rsidRDefault="00A22860" w:rsidP="00A22860">
      <w:pPr>
        <w:rPr>
          <w:rFonts w:ascii="Times New Roman" w:hAnsi="Times New Roman" w:cs="Times New Roman"/>
        </w:rPr>
      </w:pPr>
    </w:p>
    <w:p w14:paraId="2ACC330C" w14:textId="77777777" w:rsidR="00A22860" w:rsidRPr="00A22860" w:rsidRDefault="00A22860" w:rsidP="00A22860">
      <w:pPr>
        <w:rPr>
          <w:rFonts w:ascii="Times New Roman" w:hAnsi="Times New Roman" w:cs="Times New Roman"/>
        </w:rPr>
      </w:pPr>
    </w:p>
    <w:p w14:paraId="028D6BA8" w14:textId="77777777" w:rsidR="00A22860" w:rsidRPr="00A22860" w:rsidRDefault="00A22860" w:rsidP="00A22860">
      <w:pPr>
        <w:rPr>
          <w:rFonts w:ascii="Times New Roman" w:hAnsi="Times New Roman" w:cs="Times New Roman"/>
        </w:rPr>
      </w:pPr>
    </w:p>
    <w:p w14:paraId="5302C8BB" w14:textId="77777777" w:rsidR="00A22860" w:rsidRDefault="00A22860" w:rsidP="00A22860">
      <w:pPr>
        <w:rPr>
          <w:rFonts w:ascii="Times New Roman" w:hAnsi="Times New Roman" w:cs="Times New Roman"/>
        </w:rPr>
      </w:pPr>
    </w:p>
    <w:p w14:paraId="669D3744" w14:textId="77777777" w:rsidR="00A22860" w:rsidRDefault="00A22860" w:rsidP="00A22860">
      <w:pPr>
        <w:rPr>
          <w:rFonts w:ascii="Times New Roman" w:hAnsi="Times New Roman" w:cs="Times New Roman"/>
        </w:rPr>
      </w:pPr>
    </w:p>
    <w:p w14:paraId="0D7FAF36" w14:textId="77777777" w:rsidR="00A22860" w:rsidRDefault="00A22860" w:rsidP="00A22860">
      <w:pPr>
        <w:rPr>
          <w:rFonts w:ascii="Times New Roman" w:hAnsi="Times New Roman" w:cs="Times New Roman"/>
        </w:rPr>
      </w:pPr>
    </w:p>
    <w:p w14:paraId="7505BDF8" w14:textId="77777777" w:rsidR="00A22860" w:rsidRDefault="00A22860" w:rsidP="00A22860">
      <w:pPr>
        <w:rPr>
          <w:rFonts w:ascii="Times New Roman" w:hAnsi="Times New Roman" w:cs="Times New Roman"/>
        </w:rPr>
      </w:pPr>
    </w:p>
    <w:p w14:paraId="0B64CCBA" w14:textId="77777777" w:rsidR="00A22860" w:rsidRDefault="00A22860" w:rsidP="00A22860">
      <w:pPr>
        <w:rPr>
          <w:rFonts w:ascii="Times New Roman" w:hAnsi="Times New Roman" w:cs="Times New Roman"/>
        </w:rPr>
      </w:pPr>
    </w:p>
    <w:p w14:paraId="115DDA04" w14:textId="77777777" w:rsidR="00A22860" w:rsidRDefault="00A22860" w:rsidP="00A22860">
      <w:pPr>
        <w:rPr>
          <w:rFonts w:ascii="Times New Roman" w:hAnsi="Times New Roman" w:cs="Times New Roman"/>
        </w:rPr>
      </w:pPr>
    </w:p>
    <w:p w14:paraId="7A2BCAEC" w14:textId="77777777" w:rsidR="00A22860" w:rsidRDefault="00A22860" w:rsidP="00A22860">
      <w:pPr>
        <w:rPr>
          <w:rFonts w:ascii="Times New Roman" w:hAnsi="Times New Roman" w:cs="Times New Roman"/>
        </w:rPr>
      </w:pPr>
    </w:p>
    <w:p w14:paraId="21C3588A" w14:textId="77777777" w:rsidR="00A22860" w:rsidRDefault="00A22860" w:rsidP="00A22860">
      <w:pPr>
        <w:rPr>
          <w:rFonts w:ascii="Times New Roman" w:hAnsi="Times New Roman" w:cs="Times New Roman"/>
        </w:rPr>
      </w:pPr>
    </w:p>
    <w:p w14:paraId="4D58C377" w14:textId="77777777" w:rsidR="00A22860" w:rsidRDefault="00A22860" w:rsidP="00A22860">
      <w:pPr>
        <w:rPr>
          <w:rFonts w:ascii="Times New Roman" w:hAnsi="Times New Roman" w:cs="Times New Roman"/>
        </w:rPr>
      </w:pPr>
    </w:p>
    <w:p w14:paraId="417E41BB" w14:textId="77777777" w:rsidR="00A22860" w:rsidRDefault="00A22860" w:rsidP="00A22860">
      <w:pPr>
        <w:rPr>
          <w:rFonts w:ascii="Times New Roman" w:hAnsi="Times New Roman" w:cs="Times New Roman"/>
        </w:rPr>
      </w:pPr>
    </w:p>
    <w:p w14:paraId="2E27207F" w14:textId="77777777" w:rsidR="00502855" w:rsidRDefault="00502855" w:rsidP="00A22860">
      <w:pPr>
        <w:rPr>
          <w:rFonts w:ascii="Times New Roman" w:hAnsi="Times New Roman" w:cs="Times New Roman"/>
        </w:rPr>
      </w:pPr>
    </w:p>
    <w:p w14:paraId="2C607537" w14:textId="77777777" w:rsidR="00502855" w:rsidRDefault="00502855" w:rsidP="00A22860">
      <w:pPr>
        <w:rPr>
          <w:rFonts w:ascii="Times New Roman" w:hAnsi="Times New Roman" w:cs="Times New Roman"/>
        </w:rPr>
      </w:pPr>
    </w:p>
    <w:p w14:paraId="6A377AA9" w14:textId="77777777" w:rsidR="00502855" w:rsidRDefault="00502855" w:rsidP="00A22860">
      <w:pPr>
        <w:rPr>
          <w:rFonts w:ascii="Times New Roman" w:hAnsi="Times New Roman" w:cs="Times New Roman"/>
        </w:rPr>
      </w:pPr>
    </w:p>
    <w:p w14:paraId="062B70FA" w14:textId="77777777" w:rsidR="00502855" w:rsidRDefault="00502855" w:rsidP="00A22860">
      <w:pPr>
        <w:rPr>
          <w:rFonts w:ascii="Times New Roman" w:hAnsi="Times New Roman" w:cs="Times New Roman"/>
        </w:rPr>
      </w:pPr>
    </w:p>
    <w:p w14:paraId="694F9C28" w14:textId="77777777" w:rsidR="00502855" w:rsidRDefault="00502855" w:rsidP="00A22860">
      <w:pPr>
        <w:rPr>
          <w:rFonts w:ascii="Times New Roman" w:hAnsi="Times New Roman" w:cs="Times New Roman"/>
        </w:rPr>
      </w:pPr>
    </w:p>
    <w:p w14:paraId="1B00D086" w14:textId="77777777" w:rsidR="00502855" w:rsidRDefault="00502855" w:rsidP="00A22860">
      <w:pPr>
        <w:rPr>
          <w:rFonts w:ascii="Times New Roman" w:hAnsi="Times New Roman" w:cs="Times New Roman"/>
        </w:rPr>
      </w:pPr>
    </w:p>
    <w:p w14:paraId="551D5751" w14:textId="77777777" w:rsidR="00502855" w:rsidRDefault="00502855" w:rsidP="00A22860">
      <w:pPr>
        <w:rPr>
          <w:rFonts w:ascii="Times New Roman" w:hAnsi="Times New Roman" w:cs="Times New Roman"/>
        </w:rPr>
      </w:pPr>
    </w:p>
    <w:p w14:paraId="1130A108" w14:textId="77777777" w:rsidR="00502855" w:rsidRDefault="00502855" w:rsidP="00A22860">
      <w:pPr>
        <w:rPr>
          <w:rFonts w:ascii="Times New Roman" w:hAnsi="Times New Roman" w:cs="Times New Roman"/>
        </w:rPr>
      </w:pPr>
    </w:p>
    <w:p w14:paraId="03F5BCAD" w14:textId="77777777" w:rsidR="00502855" w:rsidRDefault="00502855" w:rsidP="00A22860">
      <w:pPr>
        <w:rPr>
          <w:rFonts w:ascii="Times New Roman" w:hAnsi="Times New Roman" w:cs="Times New Roman"/>
        </w:rPr>
      </w:pPr>
    </w:p>
    <w:p w14:paraId="7D8D159E" w14:textId="77777777" w:rsidR="00502855" w:rsidRDefault="00502855" w:rsidP="00A22860">
      <w:pPr>
        <w:rPr>
          <w:rFonts w:ascii="Times New Roman" w:hAnsi="Times New Roman" w:cs="Times New Roman"/>
        </w:rPr>
      </w:pPr>
    </w:p>
    <w:p w14:paraId="4F010BFD" w14:textId="77777777" w:rsidR="00502855" w:rsidRDefault="00502855" w:rsidP="00A22860">
      <w:pPr>
        <w:rPr>
          <w:rFonts w:ascii="Times New Roman" w:hAnsi="Times New Roman" w:cs="Times New Roman"/>
        </w:rPr>
      </w:pPr>
    </w:p>
    <w:p w14:paraId="05CB04F4" w14:textId="77777777" w:rsidR="00502855" w:rsidRDefault="00502855" w:rsidP="00A22860">
      <w:pPr>
        <w:rPr>
          <w:rFonts w:ascii="Times New Roman" w:hAnsi="Times New Roman" w:cs="Times New Roman"/>
        </w:rPr>
      </w:pPr>
    </w:p>
    <w:p w14:paraId="379F9A9B" w14:textId="77777777" w:rsidR="00502855" w:rsidRDefault="00502855" w:rsidP="00A22860">
      <w:pPr>
        <w:rPr>
          <w:rFonts w:ascii="Times New Roman" w:hAnsi="Times New Roman" w:cs="Times New Roman"/>
        </w:rPr>
      </w:pPr>
    </w:p>
    <w:p w14:paraId="35A11A16" w14:textId="77777777" w:rsidR="00502855" w:rsidRDefault="00502855" w:rsidP="00A22860">
      <w:pPr>
        <w:rPr>
          <w:rFonts w:ascii="Times New Roman" w:hAnsi="Times New Roman" w:cs="Times New Roman"/>
        </w:rPr>
      </w:pPr>
    </w:p>
    <w:p w14:paraId="4599B623" w14:textId="77777777" w:rsidR="00502855" w:rsidRDefault="00502855" w:rsidP="00A22860">
      <w:pPr>
        <w:rPr>
          <w:rFonts w:ascii="Times New Roman" w:hAnsi="Times New Roman" w:cs="Times New Roman"/>
        </w:rPr>
      </w:pPr>
    </w:p>
    <w:p w14:paraId="0CBFD24D" w14:textId="77777777" w:rsidR="00502855" w:rsidRDefault="00502855" w:rsidP="00A22860">
      <w:pPr>
        <w:rPr>
          <w:rFonts w:ascii="Times New Roman" w:hAnsi="Times New Roman" w:cs="Times New Roman"/>
        </w:rPr>
      </w:pPr>
    </w:p>
    <w:p w14:paraId="208CF821" w14:textId="77777777" w:rsidR="00A22860" w:rsidRDefault="00A22860" w:rsidP="00A22860">
      <w:pPr>
        <w:rPr>
          <w:rFonts w:ascii="Times New Roman" w:hAnsi="Times New Roman" w:cs="Times New Roman"/>
        </w:rPr>
      </w:pPr>
    </w:p>
    <w:p w14:paraId="6B9659E0" w14:textId="77777777" w:rsidR="00917BE0" w:rsidRPr="00917BE0" w:rsidRDefault="00917BE0" w:rsidP="00917BE0">
      <w:pPr>
        <w:spacing w:after="120" w:line="240" w:lineRule="auto"/>
        <w:ind w:right="-165"/>
        <w:jc w:val="both"/>
        <w:rPr>
          <w:rFonts w:ascii="Times New Roman" w:eastAsia="Times New Roman" w:hAnsi="Times New Roman" w:cs="Times New Roman"/>
          <w:b/>
          <w:bCs/>
          <w:kern w:val="0"/>
          <w:sz w:val="24"/>
          <w:szCs w:val="24"/>
          <w:lang w:val="en-GB" w:eastAsia="en-GB"/>
          <w14:ligatures w14:val="none"/>
        </w:rPr>
      </w:pPr>
      <w:r w:rsidRPr="00917BE0">
        <w:rPr>
          <w:rFonts w:ascii="Times New Roman" w:eastAsia="Times New Roman" w:hAnsi="Times New Roman" w:cs="Times New Roman"/>
          <w:b/>
          <w:bCs/>
          <w:kern w:val="0"/>
          <w:sz w:val="24"/>
          <w:szCs w:val="24"/>
          <w:lang w:val="en-GB" w:eastAsia="en-GB"/>
          <w14:ligatures w14:val="none"/>
        </w:rPr>
        <w:t>1.</w:t>
      </w:r>
      <w:r w:rsidRPr="00917BE0">
        <w:rPr>
          <w:rFonts w:ascii="Times New Roman" w:eastAsia="Times New Roman" w:hAnsi="Times New Roman" w:cs="Times New Roman"/>
          <w:kern w:val="0"/>
          <w:sz w:val="24"/>
          <w:szCs w:val="24"/>
          <w:lang w:val="en-GB" w:eastAsia="en-GB"/>
          <w14:ligatures w14:val="none"/>
        </w:rPr>
        <w:tab/>
      </w:r>
      <w:r w:rsidRPr="00917BE0">
        <w:rPr>
          <w:rFonts w:ascii="Times New Roman" w:eastAsia="Times New Roman" w:hAnsi="Times New Roman" w:cs="Times New Roman"/>
          <w:b/>
          <w:bCs/>
          <w:kern w:val="0"/>
          <w:sz w:val="24"/>
          <w:szCs w:val="24"/>
          <w:lang w:val="en-GB" w:eastAsia="en-GB"/>
          <w14:ligatures w14:val="none"/>
        </w:rPr>
        <w:t xml:space="preserve">PURPOSE </w:t>
      </w:r>
    </w:p>
    <w:p w14:paraId="0202D400" w14:textId="7E389FCE" w:rsidR="00917BE0" w:rsidRPr="00917BE0" w:rsidRDefault="00917BE0" w:rsidP="00502855">
      <w:pPr>
        <w:spacing w:after="0"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describes the process of </w:t>
      </w:r>
      <w:r>
        <w:rPr>
          <w:rFonts w:ascii="Times New Roman" w:eastAsia="Times New Roman" w:hAnsi="Times New Roman" w:cs="Times New Roman"/>
          <w:kern w:val="0"/>
          <w:sz w:val="24"/>
          <w:szCs w:val="24"/>
          <w:lang w:val="en-GB" w:eastAsia="en-GB"/>
          <w14:ligatures w14:val="none"/>
        </w:rPr>
        <w:t xml:space="preserve">collection, preparation and examination of Slit skin smears taken from </w:t>
      </w:r>
      <w:r w:rsidRPr="00917BE0">
        <w:rPr>
          <w:rFonts w:ascii="Times New Roman" w:eastAsia="Times New Roman" w:hAnsi="Times New Roman" w:cs="Times New Roman"/>
          <w:kern w:val="0"/>
          <w:sz w:val="24"/>
          <w:szCs w:val="24"/>
          <w:lang w:val="en-GB" w:eastAsia="en-GB"/>
          <w14:ligatures w14:val="none"/>
        </w:rPr>
        <w:t>patients for the RMC study.</w:t>
      </w:r>
    </w:p>
    <w:p w14:paraId="418BAD96" w14:textId="77777777" w:rsidR="00917BE0" w:rsidRPr="00917BE0" w:rsidRDefault="00917BE0" w:rsidP="00917BE0">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268F2611" w14:textId="77777777" w:rsidR="00917BE0" w:rsidRPr="00917BE0" w:rsidRDefault="00917BE0" w:rsidP="00917BE0">
      <w:pPr>
        <w:keepNext/>
        <w:spacing w:after="120" w:line="240" w:lineRule="auto"/>
        <w:ind w:right="-165"/>
        <w:outlineLvl w:val="2"/>
        <w:rPr>
          <w:rFonts w:ascii="Times New Roman" w:eastAsia="Times New Roman" w:hAnsi="Times New Roman" w:cs="Times New Roman"/>
          <w:b/>
          <w:bCs/>
          <w:kern w:val="0"/>
          <w:sz w:val="24"/>
          <w:szCs w:val="24"/>
          <w:lang w:val="en-GB" w:eastAsia="en-GB"/>
          <w14:ligatures w14:val="none"/>
        </w:rPr>
      </w:pPr>
      <w:bookmarkStart w:id="0" w:name="_2._INTRODUCTION"/>
      <w:bookmarkEnd w:id="0"/>
      <w:r w:rsidRPr="00917BE0">
        <w:rPr>
          <w:rFonts w:ascii="Times New Roman" w:eastAsia="Times New Roman" w:hAnsi="Times New Roman" w:cs="Times New Roman"/>
          <w:b/>
          <w:bCs/>
          <w:kern w:val="0"/>
          <w:sz w:val="24"/>
          <w:szCs w:val="24"/>
          <w:lang w:val="en-GB" w:eastAsia="en-GB"/>
          <w14:ligatures w14:val="none"/>
        </w:rPr>
        <w:t>2.</w:t>
      </w:r>
      <w:r w:rsidRPr="00917BE0">
        <w:rPr>
          <w:rFonts w:ascii="Times New Roman" w:eastAsia="Times New Roman" w:hAnsi="Times New Roman" w:cs="Times New Roman"/>
          <w:b/>
          <w:bCs/>
          <w:kern w:val="0"/>
          <w:sz w:val="24"/>
          <w:szCs w:val="24"/>
          <w:lang w:val="en-GB" w:eastAsia="en-GB"/>
          <w14:ligatures w14:val="none"/>
        </w:rPr>
        <w:tab/>
      </w:r>
      <w:r w:rsidRPr="00917BE0">
        <w:rPr>
          <w:rFonts w:ascii="Times New Roman" w:eastAsia="Times New Roman" w:hAnsi="Times New Roman" w:cs="Times New Roman"/>
          <w:b/>
          <w:bCs/>
          <w:caps/>
          <w:kern w:val="0"/>
          <w:sz w:val="24"/>
          <w:szCs w:val="24"/>
          <w:lang w:val="en-GB" w:eastAsia="en-GB"/>
          <w14:ligatures w14:val="none"/>
        </w:rPr>
        <w:t>Background</w:t>
      </w:r>
    </w:p>
    <w:p w14:paraId="5CB42B19" w14:textId="77777777" w:rsidR="00917BE0" w:rsidRPr="00917BE0" w:rsidRDefault="00917BE0" w:rsidP="00917BE0">
      <w:pPr>
        <w:spacing w:line="360" w:lineRule="auto"/>
        <w:ind w:right="-165"/>
        <w:jc w:val="both"/>
        <w:rPr>
          <w:rFonts w:ascii="Times New Roman" w:eastAsia="Times New Roman" w:hAnsi="Times New Roman" w:cs="Times New Roman"/>
          <w:color w:val="000000"/>
          <w:kern w:val="0"/>
          <w:sz w:val="24"/>
          <w:szCs w:val="24"/>
          <w:lang w:val="en-GB" w:eastAsia="en-GB"/>
          <w14:ligatures w14:val="none"/>
        </w:rPr>
      </w:pPr>
      <w:r w:rsidRPr="00917BE0">
        <w:rPr>
          <w:rFonts w:ascii="Times New Roman" w:eastAsia="Times New Roman" w:hAnsi="Times New Roman" w:cs="Times New Roman"/>
          <w:color w:val="000000"/>
          <w:kern w:val="0"/>
          <w:sz w:val="24"/>
          <w:szCs w:val="24"/>
          <w:lang w:eastAsia="en-GB"/>
          <w14:ligatures w14:val="none"/>
        </w:rPr>
        <w:t xml:space="preserve">Current WHOMDT does not kill 100% bacteria even after a full course of treatment in a subset of patients </w:t>
      </w:r>
      <w:proofErr w:type="spellStart"/>
      <w:r w:rsidRPr="00917BE0">
        <w:rPr>
          <w:rFonts w:ascii="Times New Roman" w:eastAsia="Times New Roman" w:hAnsi="Times New Roman" w:cs="Times New Roman"/>
          <w:color w:val="000000"/>
          <w:kern w:val="0"/>
          <w:sz w:val="24"/>
          <w:szCs w:val="24"/>
          <w:lang w:eastAsia="en-GB"/>
          <w14:ligatures w14:val="none"/>
        </w:rPr>
        <w:t>harboring</w:t>
      </w:r>
      <w:proofErr w:type="spellEnd"/>
      <w:r w:rsidRPr="00917BE0">
        <w:rPr>
          <w:rFonts w:ascii="Times New Roman" w:eastAsia="Times New Roman" w:hAnsi="Times New Roman" w:cs="Times New Roman"/>
          <w:color w:val="000000"/>
          <w:kern w:val="0"/>
          <w:sz w:val="24"/>
          <w:szCs w:val="24"/>
          <w:lang w:eastAsia="en-GB"/>
          <w14:ligatures w14:val="none"/>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14:paraId="06E63E85" w14:textId="77777777" w:rsidR="00917BE0" w:rsidRPr="00917BE0" w:rsidRDefault="00917BE0" w:rsidP="00917BE0">
      <w:pPr>
        <w:spacing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color w:val="000000"/>
          <w:kern w:val="0"/>
          <w:sz w:val="24"/>
          <w:szCs w:val="24"/>
          <w:lang w:val="en-GB" w:eastAsia="en-GB"/>
          <w14:ligatures w14:val="none"/>
        </w:rPr>
        <w:t xml:space="preserve">In this study, we propose to conduct </w:t>
      </w:r>
      <w:r w:rsidRPr="00917BE0">
        <w:rPr>
          <w:rFonts w:ascii="Times New Roman" w:eastAsia="Times New Roman" w:hAnsi="Times New Roman" w:cs="Times New Roman"/>
          <w:color w:val="212529"/>
          <w:kern w:val="0"/>
          <w:sz w:val="24"/>
          <w:szCs w:val="24"/>
          <w:lang w:val="en-GB" w:eastAsia="en-GB"/>
          <w14:ligatures w14:val="none"/>
        </w:rPr>
        <w:t xml:space="preserve">a Randomized Controlled study comparing WHO MBMDT with a monthly regime consisting of currently most bactericidal and safe drugs of Rifampicin, Moxifloxacin and Clarithromycin in MB leprosy patients. </w:t>
      </w:r>
      <w:r w:rsidRPr="00917BE0">
        <w:rPr>
          <w:rFonts w:ascii="Times New Roman" w:eastAsia="Times New Roman" w:hAnsi="Times New Roman" w:cs="Times New Roman"/>
          <w:kern w:val="0"/>
          <w:sz w:val="24"/>
          <w:szCs w:val="24"/>
          <w:lang w:val="en-GB" w:eastAsia="en-GB"/>
          <w14:ligatures w14:val="none"/>
        </w:rPr>
        <w:t xml:space="preserve"> </w:t>
      </w:r>
    </w:p>
    <w:p w14:paraId="49F91F06" w14:textId="77777777" w:rsidR="00917BE0" w:rsidRPr="00917BE0" w:rsidRDefault="00917BE0" w:rsidP="00917BE0">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7528178C" w14:textId="77777777" w:rsidR="00917BE0" w:rsidRPr="00917BE0" w:rsidRDefault="00917BE0" w:rsidP="00917BE0">
      <w:pPr>
        <w:spacing w:after="120" w:line="360" w:lineRule="auto"/>
        <w:ind w:right="-165"/>
        <w:jc w:val="both"/>
        <w:rPr>
          <w:rFonts w:ascii="Times New Roman" w:eastAsia="Times New Roman" w:hAnsi="Times New Roman" w:cs="Times New Roman"/>
          <w:b/>
          <w:kern w:val="0"/>
          <w:sz w:val="24"/>
          <w:szCs w:val="24"/>
          <w:lang w:val="en-GB" w:eastAsia="en-GB"/>
          <w14:ligatures w14:val="none"/>
        </w:rPr>
      </w:pPr>
      <w:r w:rsidRPr="00917BE0">
        <w:rPr>
          <w:rFonts w:ascii="Times New Roman" w:eastAsia="Times New Roman" w:hAnsi="Times New Roman" w:cs="Times New Roman"/>
          <w:b/>
          <w:kern w:val="0"/>
          <w:sz w:val="24"/>
          <w:szCs w:val="24"/>
          <w:lang w:val="en-GB" w:eastAsia="en-GB"/>
          <w14:ligatures w14:val="none"/>
        </w:rPr>
        <w:t>3.</w:t>
      </w:r>
      <w:r w:rsidRPr="00917BE0">
        <w:rPr>
          <w:rFonts w:ascii="Times New Roman" w:eastAsia="Times New Roman" w:hAnsi="Times New Roman" w:cs="Times New Roman"/>
          <w:b/>
          <w:kern w:val="0"/>
          <w:sz w:val="24"/>
          <w:szCs w:val="24"/>
          <w:lang w:val="en-GB" w:eastAsia="en-GB"/>
          <w14:ligatures w14:val="none"/>
        </w:rPr>
        <w:tab/>
      </w:r>
      <w:r w:rsidRPr="00917BE0">
        <w:rPr>
          <w:rFonts w:ascii="Times New Roman" w:eastAsia="Times New Roman" w:hAnsi="Times New Roman" w:cs="Times New Roman"/>
          <w:b/>
          <w:caps/>
          <w:kern w:val="0"/>
          <w:sz w:val="24"/>
          <w:szCs w:val="24"/>
          <w:lang w:val="en-GB" w:eastAsia="en-GB"/>
          <w14:ligatures w14:val="none"/>
        </w:rPr>
        <w:t>Scope</w:t>
      </w:r>
    </w:p>
    <w:p w14:paraId="22245E3F" w14:textId="286803E7" w:rsidR="00917BE0" w:rsidRDefault="00917BE0" w:rsidP="00917BE0">
      <w:pPr>
        <w:spacing w:after="0"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applies to all staff involved in </w:t>
      </w:r>
      <w:r>
        <w:rPr>
          <w:rFonts w:ascii="Times New Roman" w:eastAsia="Times New Roman" w:hAnsi="Times New Roman" w:cs="Times New Roman"/>
          <w:kern w:val="0"/>
          <w:sz w:val="24"/>
          <w:szCs w:val="24"/>
          <w:lang w:val="en-GB" w:eastAsia="en-GB"/>
          <w14:ligatures w14:val="none"/>
        </w:rPr>
        <w:t xml:space="preserve">collection, </w:t>
      </w:r>
      <w:proofErr w:type="gramStart"/>
      <w:r>
        <w:rPr>
          <w:rFonts w:ascii="Times New Roman" w:eastAsia="Times New Roman" w:hAnsi="Times New Roman" w:cs="Times New Roman"/>
          <w:kern w:val="0"/>
          <w:sz w:val="24"/>
          <w:szCs w:val="24"/>
          <w:lang w:val="en-GB" w:eastAsia="en-GB"/>
          <w14:ligatures w14:val="none"/>
        </w:rPr>
        <w:t>preparation</w:t>
      </w:r>
      <w:proofErr w:type="gramEnd"/>
      <w:r>
        <w:rPr>
          <w:rFonts w:ascii="Times New Roman" w:eastAsia="Times New Roman" w:hAnsi="Times New Roman" w:cs="Times New Roman"/>
          <w:kern w:val="0"/>
          <w:sz w:val="24"/>
          <w:szCs w:val="24"/>
          <w:lang w:val="en-GB" w:eastAsia="en-GB"/>
          <w14:ligatures w14:val="none"/>
        </w:rPr>
        <w:t xml:space="preserve"> and examination of Slit skin smear samples.</w:t>
      </w:r>
    </w:p>
    <w:p w14:paraId="457DF679" w14:textId="77777777" w:rsidR="00917BE0" w:rsidRDefault="00917BE0" w:rsidP="00917BE0">
      <w:pPr>
        <w:spacing w:after="0" w:line="360" w:lineRule="auto"/>
        <w:ind w:right="-165"/>
        <w:jc w:val="both"/>
        <w:rPr>
          <w:rFonts w:ascii="Times New Roman" w:eastAsia="Times New Roman" w:hAnsi="Times New Roman" w:cs="Times New Roman"/>
          <w:kern w:val="0"/>
          <w:sz w:val="24"/>
          <w:szCs w:val="24"/>
          <w:lang w:val="en-GB" w:eastAsia="en-GB"/>
          <w14:ligatures w14:val="none"/>
        </w:rPr>
      </w:pPr>
    </w:p>
    <w:p w14:paraId="14CE7F11" w14:textId="0B395CB3" w:rsidR="00917BE0" w:rsidRDefault="00917BE0" w:rsidP="00917BE0">
      <w:pPr>
        <w:spacing w:after="0" w:line="360" w:lineRule="auto"/>
        <w:ind w:right="-165"/>
        <w:jc w:val="both"/>
        <w:rPr>
          <w:rFonts w:ascii="Times New Roman" w:eastAsia="Times New Roman" w:hAnsi="Times New Roman" w:cs="Times New Roman"/>
          <w:b/>
          <w:bCs/>
          <w:kern w:val="0"/>
          <w:sz w:val="24"/>
          <w:szCs w:val="24"/>
          <w:lang w:val="en-GB" w:eastAsia="en-GB"/>
          <w14:ligatures w14:val="none"/>
        </w:rPr>
      </w:pPr>
      <w:r>
        <w:rPr>
          <w:rFonts w:ascii="Times New Roman" w:eastAsia="Times New Roman" w:hAnsi="Times New Roman" w:cs="Times New Roman"/>
          <w:b/>
          <w:bCs/>
          <w:kern w:val="0"/>
          <w:sz w:val="24"/>
          <w:szCs w:val="24"/>
          <w:lang w:val="en-GB" w:eastAsia="en-GB"/>
          <w14:ligatures w14:val="none"/>
        </w:rPr>
        <w:t xml:space="preserve">4. </w:t>
      </w:r>
      <w:r>
        <w:rPr>
          <w:rFonts w:ascii="Times New Roman" w:eastAsia="Times New Roman" w:hAnsi="Times New Roman" w:cs="Times New Roman"/>
          <w:b/>
          <w:bCs/>
          <w:kern w:val="0"/>
          <w:sz w:val="24"/>
          <w:szCs w:val="24"/>
          <w:lang w:val="en-GB" w:eastAsia="en-GB"/>
          <w14:ligatures w14:val="none"/>
        </w:rPr>
        <w:tab/>
        <w:t>Procedure</w:t>
      </w:r>
    </w:p>
    <w:p w14:paraId="2466F8FC" w14:textId="3C0365DF" w:rsidR="00917BE0" w:rsidRDefault="00917BE0" w:rsidP="00917BE0">
      <w:pPr>
        <w:spacing w:line="360" w:lineRule="auto"/>
        <w:jc w:val="both"/>
        <w:rPr>
          <w:rFonts w:ascii="Times New Roman" w:hAnsi="Times New Roman" w:cs="Times New Roman"/>
          <w:sz w:val="24"/>
          <w:szCs w:val="24"/>
        </w:rPr>
      </w:pPr>
      <w:r w:rsidRPr="00917BE0">
        <w:rPr>
          <w:rFonts w:ascii="Times New Roman" w:hAnsi="Times New Roman" w:cs="Times New Roman"/>
          <w:sz w:val="24"/>
          <w:szCs w:val="24"/>
        </w:rPr>
        <w:t>The smear is a means of estimating the number of acid-fast bacteria present, reported as the Bacterial Index (BI)</w:t>
      </w:r>
      <w:r>
        <w:rPr>
          <w:rFonts w:ascii="Times New Roman" w:hAnsi="Times New Roman" w:cs="Times New Roman"/>
          <w:sz w:val="24"/>
          <w:szCs w:val="24"/>
        </w:rPr>
        <w:t>.</w:t>
      </w:r>
      <w:r w:rsidRPr="00BC328C">
        <w:rPr>
          <w:rFonts w:ascii="Times New Roman" w:hAnsi="Times New Roman" w:cs="Times New Roman"/>
          <w:sz w:val="24"/>
          <w:szCs w:val="24"/>
        </w:rPr>
        <w:t xml:space="preserve"> It is important in determining the type and severity of disease as well as assessing the response to treatment</w:t>
      </w:r>
      <w:r>
        <w:rPr>
          <w:rFonts w:ascii="Times New Roman" w:hAnsi="Times New Roman" w:cs="Times New Roman"/>
          <w:sz w:val="24"/>
          <w:szCs w:val="24"/>
        </w:rPr>
        <w:t>.</w:t>
      </w:r>
    </w:p>
    <w:p w14:paraId="54CDF82D" w14:textId="10E148FD" w:rsidR="00917BE0" w:rsidRDefault="00917BE0" w:rsidP="00917BE0">
      <w:pPr>
        <w:spacing w:line="360" w:lineRule="auto"/>
        <w:jc w:val="both"/>
        <w:rPr>
          <w:rFonts w:ascii="Times New Roman" w:hAnsi="Times New Roman" w:cs="Times New Roman"/>
          <w:i/>
          <w:iCs/>
          <w:sz w:val="24"/>
          <w:szCs w:val="24"/>
        </w:rPr>
      </w:pPr>
      <w:r w:rsidRPr="00917BE0">
        <w:rPr>
          <w:rFonts w:ascii="Times New Roman" w:hAnsi="Times New Roman" w:cs="Times New Roman"/>
          <w:i/>
          <w:iCs/>
          <w:sz w:val="24"/>
          <w:szCs w:val="24"/>
        </w:rPr>
        <w:t>4.1</w:t>
      </w:r>
      <w:r w:rsidRPr="00917BE0">
        <w:rPr>
          <w:rFonts w:ascii="Times New Roman" w:hAnsi="Times New Roman" w:cs="Times New Roman"/>
          <w:i/>
          <w:iCs/>
          <w:sz w:val="24"/>
          <w:szCs w:val="24"/>
        </w:rPr>
        <w:tab/>
      </w:r>
      <w:r w:rsidRPr="00F35207">
        <w:rPr>
          <w:rFonts w:ascii="Times New Roman" w:hAnsi="Times New Roman" w:cs="Times New Roman"/>
          <w:i/>
          <w:iCs/>
          <w:sz w:val="24"/>
          <w:szCs w:val="24"/>
          <w:u w:val="single"/>
        </w:rPr>
        <w:t>General considerations</w:t>
      </w:r>
    </w:p>
    <w:p w14:paraId="14FBCCE0" w14:textId="3DE048E0" w:rsidR="00917BE0" w:rsidRPr="00BC328C" w:rsidRDefault="00917BE0" w:rsidP="00F35207">
      <w:pPr>
        <w:pStyle w:val="ListParagraph"/>
        <w:numPr>
          <w:ilvl w:val="0"/>
          <w:numId w:val="1"/>
        </w:numPr>
        <w:spacing w:line="360" w:lineRule="auto"/>
        <w:ind w:left="1134"/>
        <w:jc w:val="both"/>
        <w:rPr>
          <w:rFonts w:ascii="Times New Roman" w:hAnsi="Times New Roman" w:cs="Times New Roman"/>
          <w:sz w:val="24"/>
          <w:szCs w:val="24"/>
        </w:rPr>
      </w:pPr>
      <w:r w:rsidRPr="00BC328C">
        <w:rPr>
          <w:rFonts w:ascii="Times New Roman" w:hAnsi="Times New Roman" w:cs="Times New Roman"/>
          <w:sz w:val="24"/>
          <w:szCs w:val="24"/>
        </w:rPr>
        <w:t xml:space="preserve">Initial skin smears </w:t>
      </w:r>
      <w:r>
        <w:rPr>
          <w:rFonts w:ascii="Times New Roman" w:hAnsi="Times New Roman" w:cs="Times New Roman"/>
          <w:sz w:val="24"/>
          <w:szCs w:val="24"/>
        </w:rPr>
        <w:t>should</w:t>
      </w:r>
      <w:r w:rsidRPr="00BC328C">
        <w:rPr>
          <w:rFonts w:ascii="Times New Roman" w:hAnsi="Times New Roman" w:cs="Times New Roman"/>
          <w:sz w:val="24"/>
          <w:szCs w:val="24"/>
        </w:rPr>
        <w:t xml:space="preserve"> usually</w:t>
      </w:r>
      <w:r>
        <w:rPr>
          <w:rFonts w:ascii="Times New Roman" w:hAnsi="Times New Roman" w:cs="Times New Roman"/>
          <w:sz w:val="24"/>
          <w:szCs w:val="24"/>
        </w:rPr>
        <w:t xml:space="preserve"> be</w:t>
      </w:r>
      <w:r w:rsidRPr="00BC328C">
        <w:rPr>
          <w:rFonts w:ascii="Times New Roman" w:hAnsi="Times New Roman" w:cs="Times New Roman"/>
          <w:sz w:val="24"/>
          <w:szCs w:val="24"/>
        </w:rPr>
        <w:t xml:space="preserve"> taken from 6 “routine sites” (both earlobes, elbows, and </w:t>
      </w:r>
      <w:r>
        <w:rPr>
          <w:rFonts w:ascii="Times New Roman" w:hAnsi="Times New Roman" w:cs="Times New Roman"/>
          <w:sz w:val="24"/>
          <w:szCs w:val="24"/>
        </w:rPr>
        <w:t>forehead</w:t>
      </w:r>
      <w:r w:rsidRPr="00BC328C">
        <w:rPr>
          <w:rFonts w:ascii="Times New Roman" w:hAnsi="Times New Roman" w:cs="Times New Roman"/>
          <w:sz w:val="24"/>
          <w:szCs w:val="24"/>
        </w:rPr>
        <w:t>) as well as several typical lesions from the patient.</w:t>
      </w:r>
    </w:p>
    <w:p w14:paraId="1AEF7A8E" w14:textId="26EBDD32" w:rsidR="00917BE0" w:rsidRPr="00BC328C" w:rsidRDefault="00917BE0" w:rsidP="00F35207">
      <w:pPr>
        <w:pStyle w:val="ListParagraph"/>
        <w:numPr>
          <w:ilvl w:val="0"/>
          <w:numId w:val="1"/>
        </w:numPr>
        <w:spacing w:line="360" w:lineRule="auto"/>
        <w:ind w:left="1134"/>
        <w:jc w:val="both"/>
        <w:rPr>
          <w:rFonts w:ascii="Times New Roman" w:hAnsi="Times New Roman" w:cs="Times New Roman"/>
          <w:sz w:val="24"/>
          <w:szCs w:val="24"/>
        </w:rPr>
      </w:pPr>
      <w:r w:rsidRPr="00BC328C">
        <w:rPr>
          <w:rFonts w:ascii="Times New Roman" w:hAnsi="Times New Roman" w:cs="Times New Roman"/>
          <w:sz w:val="24"/>
          <w:szCs w:val="24"/>
        </w:rPr>
        <w:t xml:space="preserve">Repeat smears </w:t>
      </w:r>
      <w:r>
        <w:rPr>
          <w:rFonts w:ascii="Times New Roman" w:hAnsi="Times New Roman" w:cs="Times New Roman"/>
          <w:sz w:val="24"/>
          <w:szCs w:val="24"/>
        </w:rPr>
        <w:t>should be</w:t>
      </w:r>
      <w:r w:rsidRPr="00BC328C">
        <w:rPr>
          <w:rFonts w:ascii="Times New Roman" w:hAnsi="Times New Roman" w:cs="Times New Roman"/>
          <w:sz w:val="24"/>
          <w:szCs w:val="24"/>
        </w:rPr>
        <w:t xml:space="preserve"> obtained from 3 to 4 of the most active sites previously tested to evaluate progress.</w:t>
      </w:r>
    </w:p>
    <w:p w14:paraId="703D5081" w14:textId="77777777" w:rsidR="00917BE0" w:rsidRPr="00BC328C" w:rsidRDefault="00917BE0" w:rsidP="00F35207">
      <w:pPr>
        <w:pStyle w:val="ListParagraph"/>
        <w:numPr>
          <w:ilvl w:val="0"/>
          <w:numId w:val="1"/>
        </w:numPr>
        <w:spacing w:line="360" w:lineRule="auto"/>
        <w:ind w:left="1134"/>
        <w:jc w:val="both"/>
        <w:rPr>
          <w:rFonts w:ascii="Times New Roman" w:hAnsi="Times New Roman" w:cs="Times New Roman"/>
          <w:sz w:val="24"/>
          <w:szCs w:val="24"/>
        </w:rPr>
      </w:pPr>
      <w:r w:rsidRPr="00BC328C">
        <w:rPr>
          <w:rFonts w:ascii="Times New Roman" w:hAnsi="Times New Roman" w:cs="Times New Roman"/>
          <w:sz w:val="24"/>
          <w:szCs w:val="24"/>
        </w:rPr>
        <w:t xml:space="preserve">All microscopic slides on which skin smears are made should be pre-cleaned in 70% alcohol. The slides are wiped dry with a clean lint free tissue paper/cloth. </w:t>
      </w:r>
      <w:del w:id="1" w:author="Joydeepa Darlong" w:date="2024-05-31T10:03:00Z" w16du:dateUtc="2024-05-31T04:33:00Z">
        <w:r w:rsidRPr="00F35207" w:rsidDel="000134D1">
          <w:rPr>
            <w:rFonts w:ascii="Times New Roman" w:hAnsi="Times New Roman" w:cs="Times New Roman"/>
            <w:sz w:val="24"/>
            <w:szCs w:val="24"/>
            <w:highlight w:val="yellow"/>
          </w:rPr>
          <w:delText>Blades</w:delText>
        </w:r>
        <w:r w:rsidRPr="00BC328C" w:rsidDel="000134D1">
          <w:rPr>
            <w:rFonts w:ascii="Times New Roman" w:hAnsi="Times New Roman" w:cs="Times New Roman"/>
            <w:sz w:val="24"/>
            <w:szCs w:val="24"/>
          </w:rPr>
          <w:delText xml:space="preserve"> that are used in smear taking are likewise cleaned.</w:delText>
        </w:r>
      </w:del>
    </w:p>
    <w:p w14:paraId="6CE1ED10" w14:textId="77777777" w:rsidR="00066BB3" w:rsidRDefault="00917BE0" w:rsidP="00066BB3">
      <w:pPr>
        <w:pStyle w:val="ListParagraph"/>
        <w:numPr>
          <w:ilvl w:val="0"/>
          <w:numId w:val="1"/>
        </w:numPr>
        <w:spacing w:line="360" w:lineRule="auto"/>
        <w:ind w:left="1134"/>
        <w:jc w:val="both"/>
        <w:rPr>
          <w:rFonts w:ascii="Times New Roman" w:hAnsi="Times New Roman" w:cs="Times New Roman"/>
          <w:sz w:val="24"/>
          <w:szCs w:val="24"/>
        </w:rPr>
      </w:pPr>
      <w:r w:rsidRPr="00BC328C">
        <w:rPr>
          <w:rFonts w:ascii="Times New Roman" w:hAnsi="Times New Roman" w:cs="Times New Roman"/>
          <w:sz w:val="24"/>
          <w:szCs w:val="24"/>
        </w:rPr>
        <w:t xml:space="preserve">Slides should be air-dried and </w:t>
      </w:r>
      <w:r w:rsidRPr="00F35207">
        <w:rPr>
          <w:rFonts w:ascii="Times New Roman" w:hAnsi="Times New Roman" w:cs="Times New Roman"/>
          <w:sz w:val="24"/>
          <w:szCs w:val="24"/>
        </w:rPr>
        <w:t>NEVER</w:t>
      </w:r>
      <w:r w:rsidRPr="00BC328C">
        <w:rPr>
          <w:rFonts w:ascii="Times New Roman" w:hAnsi="Times New Roman" w:cs="Times New Roman"/>
          <w:sz w:val="24"/>
          <w:szCs w:val="24"/>
        </w:rPr>
        <w:t xml:space="preserve"> heat fixed.</w:t>
      </w:r>
    </w:p>
    <w:p w14:paraId="69C9AB6A" w14:textId="5D03F53C" w:rsidR="00F35207" w:rsidRPr="00066BB3" w:rsidRDefault="00066BB3" w:rsidP="00066BB3">
      <w:pPr>
        <w:pStyle w:val="ListParagraph"/>
        <w:numPr>
          <w:ilvl w:val="1"/>
          <w:numId w:val="13"/>
        </w:numPr>
        <w:spacing w:line="360" w:lineRule="auto"/>
        <w:ind w:left="0" w:firstLine="0"/>
        <w:jc w:val="both"/>
        <w:rPr>
          <w:rFonts w:ascii="Times New Roman" w:hAnsi="Times New Roman" w:cs="Times New Roman"/>
          <w:i/>
          <w:iCs/>
          <w:sz w:val="24"/>
          <w:szCs w:val="24"/>
        </w:rPr>
      </w:pPr>
      <w:r w:rsidRPr="00066BB3">
        <w:rPr>
          <w:rFonts w:ascii="Times New Roman" w:hAnsi="Times New Roman" w:cs="Times New Roman"/>
          <w:i/>
          <w:iCs/>
          <w:sz w:val="24"/>
          <w:szCs w:val="24"/>
        </w:rPr>
        <w:t xml:space="preserve">    </w:t>
      </w:r>
      <w:r w:rsidRPr="00066BB3">
        <w:rPr>
          <w:rFonts w:ascii="Times New Roman" w:hAnsi="Times New Roman" w:cs="Times New Roman"/>
          <w:i/>
          <w:iCs/>
          <w:sz w:val="24"/>
          <w:szCs w:val="24"/>
          <w:u w:val="single"/>
        </w:rPr>
        <w:t xml:space="preserve"> </w:t>
      </w:r>
      <w:r w:rsidR="00F35207" w:rsidRPr="00066BB3">
        <w:rPr>
          <w:rFonts w:ascii="Times New Roman" w:hAnsi="Times New Roman" w:cs="Times New Roman"/>
          <w:i/>
          <w:iCs/>
          <w:sz w:val="24"/>
          <w:szCs w:val="24"/>
          <w:u w:val="single"/>
        </w:rPr>
        <w:t>Procedure for Obtaining Smears</w:t>
      </w:r>
    </w:p>
    <w:p w14:paraId="11CDA271" w14:textId="77777777" w:rsidR="00F35207" w:rsidRPr="00F35207" w:rsidRDefault="00F35207" w:rsidP="00B24B47">
      <w:pPr>
        <w:pStyle w:val="ListParagraph"/>
        <w:numPr>
          <w:ilvl w:val="0"/>
          <w:numId w:val="8"/>
        </w:numPr>
        <w:shd w:val="clear" w:color="auto" w:fill="FFFFFF"/>
        <w:spacing w:after="0" w:line="360" w:lineRule="auto"/>
        <w:rPr>
          <w:rFonts w:ascii="Times New Roman" w:hAnsi="Times New Roman" w:cs="Times New Roman"/>
          <w:i/>
          <w:iCs/>
          <w:sz w:val="24"/>
          <w:szCs w:val="24"/>
          <w:u w:val="single"/>
        </w:rPr>
      </w:pPr>
      <w:r w:rsidRPr="00F35207">
        <w:rPr>
          <w:rFonts w:ascii="Times New Roman" w:hAnsi="Times New Roman" w:cs="Times New Roman"/>
          <w:sz w:val="24"/>
          <w:szCs w:val="24"/>
        </w:rPr>
        <w:t xml:space="preserve">Universal precautions should be observed in obtaining skin smears. </w:t>
      </w:r>
    </w:p>
    <w:p w14:paraId="78B6A70D" w14:textId="77777777" w:rsidR="00F35207" w:rsidRPr="00B24B47" w:rsidRDefault="00F35207" w:rsidP="00B24B47">
      <w:pPr>
        <w:pStyle w:val="ListParagraph"/>
        <w:numPr>
          <w:ilvl w:val="0"/>
          <w:numId w:val="7"/>
        </w:numPr>
        <w:shd w:val="clear" w:color="auto" w:fill="FFFFFF"/>
        <w:spacing w:after="0" w:line="360" w:lineRule="auto"/>
        <w:jc w:val="both"/>
        <w:rPr>
          <w:rFonts w:ascii="Times New Roman" w:hAnsi="Times New Roman" w:cs="Times New Roman"/>
          <w:i/>
          <w:iCs/>
          <w:sz w:val="24"/>
          <w:szCs w:val="24"/>
          <w:u w:val="single"/>
        </w:rPr>
      </w:pPr>
      <w:r w:rsidRPr="00B24B47">
        <w:rPr>
          <w:rFonts w:ascii="Times New Roman" w:hAnsi="Times New Roman" w:cs="Times New Roman"/>
          <w:sz w:val="24"/>
          <w:szCs w:val="24"/>
        </w:rPr>
        <w:t xml:space="preserve">The skin should be cleansed with 70% alcohol and air-dried or wiped dry with cotton. </w:t>
      </w:r>
    </w:p>
    <w:p w14:paraId="19269D5C" w14:textId="77777777" w:rsidR="00B24B47" w:rsidRPr="00B24B47" w:rsidRDefault="00F35207" w:rsidP="00B24B47">
      <w:pPr>
        <w:pStyle w:val="ListParagraph"/>
        <w:numPr>
          <w:ilvl w:val="0"/>
          <w:numId w:val="7"/>
        </w:numPr>
        <w:shd w:val="clear" w:color="auto" w:fill="FFFFFF"/>
        <w:spacing w:after="0" w:line="360" w:lineRule="auto"/>
        <w:jc w:val="both"/>
        <w:rPr>
          <w:rFonts w:ascii="Times New Roman" w:hAnsi="Times New Roman" w:cs="Times New Roman"/>
          <w:i/>
          <w:iCs/>
          <w:sz w:val="24"/>
          <w:szCs w:val="24"/>
          <w:u w:val="single"/>
        </w:rPr>
      </w:pPr>
      <w:r w:rsidRPr="00B24B47">
        <w:rPr>
          <w:rFonts w:ascii="Times New Roman" w:hAnsi="Times New Roman" w:cs="Times New Roman"/>
          <w:sz w:val="24"/>
          <w:szCs w:val="24"/>
        </w:rPr>
        <w:t>A fold of skin should be made relatively avascular by pinching or mild clamping. If the skin cannot be grasped by pinching, it can be compressed. A surgeon's glove may aid in grasping.</w:t>
      </w:r>
      <w:r w:rsidR="00B24B47" w:rsidRPr="00B24B47">
        <w:rPr>
          <w:rFonts w:ascii="Times New Roman" w:hAnsi="Times New Roman" w:cs="Times New Roman"/>
          <w:sz w:val="24"/>
          <w:szCs w:val="24"/>
        </w:rPr>
        <w:t xml:space="preserve"> Local anaesthesia is generally unnecessary. The compression of the skin by pinching aids in the anaesthesia.</w:t>
      </w:r>
    </w:p>
    <w:p w14:paraId="6DEB1332" w14:textId="55FC4B3E" w:rsidR="00B24B47" w:rsidRPr="00B24B47" w:rsidRDefault="00F35207" w:rsidP="53567652">
      <w:pPr>
        <w:pStyle w:val="ListParagraph"/>
        <w:numPr>
          <w:ilvl w:val="0"/>
          <w:numId w:val="7"/>
        </w:numPr>
        <w:shd w:val="clear" w:color="auto" w:fill="FFFFFF" w:themeFill="background1"/>
        <w:spacing w:after="0" w:line="360" w:lineRule="auto"/>
        <w:jc w:val="both"/>
        <w:rPr>
          <w:rFonts w:ascii="Times New Roman" w:hAnsi="Times New Roman" w:cs="Times New Roman"/>
          <w:i/>
          <w:iCs/>
          <w:sz w:val="24"/>
          <w:szCs w:val="24"/>
          <w:u w:val="single"/>
        </w:rPr>
      </w:pPr>
      <w:r w:rsidRPr="00B24B47">
        <w:rPr>
          <w:rFonts w:ascii="Times New Roman" w:hAnsi="Times New Roman" w:cs="Times New Roman"/>
          <w:sz w:val="24"/>
          <w:szCs w:val="24"/>
        </w:rPr>
        <w:t xml:space="preserve">An incision 3-5 mm long and 2-3 mm deep </w:t>
      </w:r>
      <w:r w:rsidR="00B24B47">
        <w:rPr>
          <w:rFonts w:ascii="Times New Roman" w:hAnsi="Times New Roman" w:cs="Times New Roman"/>
          <w:sz w:val="24"/>
          <w:szCs w:val="24"/>
        </w:rPr>
        <w:t xml:space="preserve">should be </w:t>
      </w:r>
      <w:r w:rsidRPr="00B24B47">
        <w:rPr>
          <w:rFonts w:ascii="Times New Roman" w:hAnsi="Times New Roman" w:cs="Times New Roman"/>
          <w:sz w:val="24"/>
          <w:szCs w:val="24"/>
        </w:rPr>
        <w:t xml:space="preserve">made </w:t>
      </w:r>
      <w:del w:id="2" w:author="Joydeepa Darlong" w:date="2024-05-31T10:03:00Z" w16du:dateUtc="2024-05-31T04:33:00Z">
        <w:r w:rsidRPr="53567652" w:rsidDel="003653E6">
          <w:rPr>
            <w:rFonts w:ascii="Times New Roman" w:hAnsi="Times New Roman" w:cs="Times New Roman"/>
            <w:sz w:val="24"/>
            <w:szCs w:val="24"/>
            <w:highlight w:val="yellow"/>
          </w:rPr>
          <w:delText>with a alcohol cleansed, single-edged razor</w:delText>
        </w:r>
        <w:r w:rsidRPr="00B24B47" w:rsidDel="003653E6">
          <w:rPr>
            <w:rFonts w:ascii="Times New Roman" w:hAnsi="Times New Roman" w:cs="Times New Roman"/>
            <w:sz w:val="24"/>
            <w:szCs w:val="24"/>
          </w:rPr>
          <w:delText xml:space="preserve"> blade. </w:delText>
        </w:r>
      </w:del>
      <w:r w:rsidRPr="00B24B47">
        <w:rPr>
          <w:rFonts w:ascii="Times New Roman" w:hAnsi="Times New Roman" w:cs="Times New Roman"/>
          <w:sz w:val="24"/>
          <w:szCs w:val="24"/>
        </w:rPr>
        <w:t xml:space="preserve">A scalpel with a #15 Bard-Parker blade may also be used. Mild pressure to maintain relative avascularity </w:t>
      </w:r>
      <w:r w:rsidR="00B24B47">
        <w:rPr>
          <w:rFonts w:ascii="Times New Roman" w:hAnsi="Times New Roman" w:cs="Times New Roman"/>
          <w:sz w:val="24"/>
          <w:szCs w:val="24"/>
        </w:rPr>
        <w:t xml:space="preserve">should be </w:t>
      </w:r>
      <w:r w:rsidR="00B24B47" w:rsidRPr="00B24B47">
        <w:rPr>
          <w:rFonts w:ascii="Times New Roman" w:hAnsi="Times New Roman" w:cs="Times New Roman"/>
          <w:sz w:val="24"/>
          <w:szCs w:val="24"/>
        </w:rPr>
        <w:t>continuously</w:t>
      </w:r>
      <w:r w:rsidRPr="00B24B47">
        <w:rPr>
          <w:rFonts w:ascii="Times New Roman" w:hAnsi="Times New Roman" w:cs="Times New Roman"/>
          <w:sz w:val="24"/>
          <w:szCs w:val="24"/>
        </w:rPr>
        <w:t xml:space="preserve"> applied to the area until an adequate smear has been obtained.</w:t>
      </w:r>
    </w:p>
    <w:p w14:paraId="0D6253F8" w14:textId="403388B4" w:rsidR="00B24B47" w:rsidRPr="00D37EA9" w:rsidDel="00D37EA9" w:rsidRDefault="00F35207" w:rsidP="00B24B47">
      <w:pPr>
        <w:pStyle w:val="ListParagraph"/>
        <w:numPr>
          <w:ilvl w:val="0"/>
          <w:numId w:val="7"/>
        </w:numPr>
        <w:shd w:val="clear" w:color="auto" w:fill="FFFFFF"/>
        <w:spacing w:after="0" w:line="360" w:lineRule="auto"/>
        <w:jc w:val="both"/>
        <w:rPr>
          <w:del w:id="3" w:author="Joydeepa Darlong" w:date="2024-05-31T10:05:00Z" w16du:dateUtc="2024-05-31T04:35:00Z"/>
          <w:rFonts w:ascii="Times New Roman" w:hAnsi="Times New Roman" w:cs="Times New Roman"/>
          <w:i/>
          <w:iCs/>
          <w:sz w:val="24"/>
          <w:szCs w:val="24"/>
          <w:u w:val="single"/>
          <w:rPrChange w:id="4" w:author="Joydeepa Darlong" w:date="2024-05-31T10:06:00Z" w16du:dateUtc="2024-05-31T04:36:00Z">
            <w:rPr>
              <w:del w:id="5" w:author="Joydeepa Darlong" w:date="2024-05-31T10:05:00Z" w16du:dateUtc="2024-05-31T04:35:00Z"/>
              <w:rFonts w:ascii="Times New Roman" w:hAnsi="Times New Roman" w:cs="Times New Roman"/>
              <w:sz w:val="24"/>
              <w:szCs w:val="24"/>
            </w:rPr>
          </w:rPrChange>
        </w:rPr>
      </w:pPr>
      <w:del w:id="6" w:author="Joydeepa Darlong" w:date="2024-05-31T10:05:00Z" w16du:dateUtc="2024-05-31T04:35:00Z">
        <w:r w:rsidRPr="00B24B47" w:rsidDel="009D2077">
          <w:rPr>
            <w:rFonts w:ascii="Times New Roman" w:hAnsi="Times New Roman" w:cs="Times New Roman"/>
            <w:sz w:val="24"/>
            <w:szCs w:val="24"/>
          </w:rPr>
          <w:delText xml:space="preserve"> A small amount of blood does not interfere with the reading, but large amounts should be avoided and can usually be controlled by the amount of pressure of the pinch. If excessive bleeding occurs, it can be wiped away with a cotton swab.</w:delText>
        </w:r>
      </w:del>
    </w:p>
    <w:p w14:paraId="33CFC8B3" w14:textId="395C71D1" w:rsidR="00D37EA9" w:rsidRPr="00B24B47" w:rsidRDefault="00D37EA9" w:rsidP="00B24B47">
      <w:pPr>
        <w:pStyle w:val="ListParagraph"/>
        <w:numPr>
          <w:ilvl w:val="0"/>
          <w:numId w:val="7"/>
        </w:numPr>
        <w:shd w:val="clear" w:color="auto" w:fill="FFFFFF"/>
        <w:spacing w:after="0" w:line="360" w:lineRule="auto"/>
        <w:jc w:val="both"/>
        <w:rPr>
          <w:ins w:id="7" w:author="Joydeepa Darlong" w:date="2024-05-31T10:06:00Z" w16du:dateUtc="2024-05-31T04:36:00Z"/>
          <w:rFonts w:ascii="Times New Roman" w:hAnsi="Times New Roman" w:cs="Times New Roman"/>
          <w:i/>
          <w:iCs/>
          <w:sz w:val="24"/>
          <w:szCs w:val="24"/>
          <w:u w:val="single"/>
        </w:rPr>
      </w:pPr>
      <w:ins w:id="8" w:author="Joydeepa Darlong" w:date="2024-05-31T10:06:00Z" w16du:dateUtc="2024-05-31T04:36:00Z">
        <w:r>
          <w:rPr>
            <w:rFonts w:ascii="Times New Roman" w:hAnsi="Times New Roman" w:cs="Times New Roman"/>
            <w:sz w:val="24"/>
            <w:szCs w:val="24"/>
          </w:rPr>
          <w:t xml:space="preserve">There should be no bleeding , If there in then wipe it off with a sterile cloth . </w:t>
        </w:r>
      </w:ins>
    </w:p>
    <w:p w14:paraId="0132F85D" w14:textId="0DDC21A2" w:rsidR="00B24B47" w:rsidRPr="00B24B47" w:rsidRDefault="00F35207" w:rsidP="00B24B47">
      <w:pPr>
        <w:pStyle w:val="ListParagraph"/>
        <w:numPr>
          <w:ilvl w:val="0"/>
          <w:numId w:val="7"/>
        </w:numPr>
        <w:shd w:val="clear" w:color="auto" w:fill="FFFFFF"/>
        <w:spacing w:after="0" w:line="360" w:lineRule="auto"/>
        <w:jc w:val="both"/>
        <w:rPr>
          <w:rFonts w:ascii="Times New Roman" w:hAnsi="Times New Roman" w:cs="Times New Roman"/>
          <w:i/>
          <w:iCs/>
          <w:sz w:val="24"/>
          <w:szCs w:val="24"/>
          <w:u w:val="single"/>
        </w:rPr>
      </w:pPr>
      <w:del w:id="9" w:author="Joydeepa Darlong" w:date="2024-05-31T10:05:00Z" w16du:dateUtc="2024-05-31T04:35:00Z">
        <w:r w:rsidRPr="00B24B47" w:rsidDel="009D2077">
          <w:rPr>
            <w:rFonts w:ascii="Times New Roman" w:hAnsi="Times New Roman" w:cs="Times New Roman"/>
            <w:sz w:val="24"/>
            <w:szCs w:val="24"/>
          </w:rPr>
          <w:delText xml:space="preserve"> </w:delText>
        </w:r>
      </w:del>
      <w:r w:rsidRPr="00B24B47">
        <w:rPr>
          <w:rFonts w:ascii="Times New Roman" w:hAnsi="Times New Roman" w:cs="Times New Roman"/>
          <w:sz w:val="24"/>
          <w:szCs w:val="24"/>
        </w:rPr>
        <w:t xml:space="preserve">After the incision is made, and before the blade is withdrawn, the inner surface of the wound </w:t>
      </w:r>
      <w:r w:rsidR="00B24B47">
        <w:rPr>
          <w:rFonts w:ascii="Times New Roman" w:hAnsi="Times New Roman" w:cs="Times New Roman"/>
          <w:sz w:val="24"/>
          <w:szCs w:val="24"/>
        </w:rPr>
        <w:t>should be</w:t>
      </w:r>
      <w:r w:rsidRPr="00B24B47">
        <w:rPr>
          <w:rFonts w:ascii="Times New Roman" w:hAnsi="Times New Roman" w:cs="Times New Roman"/>
          <w:sz w:val="24"/>
          <w:szCs w:val="24"/>
        </w:rPr>
        <w:t xml:space="preserve"> scraped with the blade held at a right angle</w:t>
      </w:r>
      <w:ins w:id="10" w:author="Joydeepa Darlong" w:date="2024-05-31T10:06:00Z" w16du:dateUtc="2024-05-31T04:36:00Z">
        <w:r w:rsidR="00CC3EF8">
          <w:rPr>
            <w:rFonts w:ascii="Times New Roman" w:hAnsi="Times New Roman" w:cs="Times New Roman"/>
            <w:sz w:val="24"/>
            <w:szCs w:val="24"/>
          </w:rPr>
          <w:t>(90</w:t>
        </w:r>
        <w:r w:rsidR="0074463C">
          <w:rPr>
            <w:rFonts w:ascii="Times New Roman" w:hAnsi="Times New Roman" w:cs="Times New Roman"/>
            <w:sz w:val="24"/>
            <w:szCs w:val="24"/>
          </w:rPr>
          <w:t xml:space="preserve"> degre</w:t>
        </w:r>
      </w:ins>
      <w:ins w:id="11" w:author="Joydeepa Darlong" w:date="2024-05-31T10:07:00Z" w16du:dateUtc="2024-05-31T04:37:00Z">
        <w:r w:rsidR="0074463C">
          <w:rPr>
            <w:rFonts w:ascii="Times New Roman" w:hAnsi="Times New Roman" w:cs="Times New Roman"/>
            <w:sz w:val="24"/>
            <w:szCs w:val="24"/>
          </w:rPr>
          <w:t>es)</w:t>
        </w:r>
      </w:ins>
      <w:r w:rsidRPr="00B24B47">
        <w:rPr>
          <w:rFonts w:ascii="Times New Roman" w:hAnsi="Times New Roman" w:cs="Times New Roman"/>
          <w:sz w:val="24"/>
          <w:szCs w:val="24"/>
        </w:rPr>
        <w:t xml:space="preserve"> to the incision. </w:t>
      </w:r>
      <w:r w:rsidRPr="005F15D7">
        <w:rPr>
          <w:rFonts w:ascii="Times New Roman" w:hAnsi="Times New Roman" w:cs="Times New Roman"/>
          <w:sz w:val="24"/>
          <w:szCs w:val="24"/>
          <w:rPrChange w:id="12" w:author="Joydeepa Darlong" w:date="2024-05-31T10:28:00Z" w16du:dateUtc="2024-05-31T04:58:00Z">
            <w:rPr>
              <w:rFonts w:ascii="Times New Roman" w:hAnsi="Times New Roman" w:cs="Times New Roman"/>
              <w:sz w:val="24"/>
              <w:szCs w:val="24"/>
              <w:highlight w:val="yellow"/>
            </w:rPr>
          </w:rPrChange>
        </w:rPr>
        <w:t>Upon scraping</w:t>
      </w:r>
      <w:r w:rsidRPr="005F15D7">
        <w:rPr>
          <w:rFonts w:ascii="Times New Roman" w:hAnsi="Times New Roman" w:cs="Times New Roman"/>
          <w:sz w:val="24"/>
          <w:szCs w:val="24"/>
        </w:rPr>
        <w:t>,</w:t>
      </w:r>
      <w:ins w:id="13" w:author="Joydeepa Darlong" w:date="2024-05-31T10:28:00Z" w16du:dateUtc="2024-05-31T04:58:00Z">
        <w:r w:rsidR="00D13ED6">
          <w:rPr>
            <w:rFonts w:ascii="Times New Roman" w:hAnsi="Times New Roman" w:cs="Times New Roman"/>
            <w:sz w:val="24"/>
            <w:szCs w:val="24"/>
          </w:rPr>
          <w:t xml:space="preserve"> with the </w:t>
        </w:r>
        <w:proofErr w:type="gramStart"/>
        <w:r w:rsidR="00D13ED6">
          <w:rPr>
            <w:rFonts w:ascii="Times New Roman" w:hAnsi="Times New Roman" w:cs="Times New Roman"/>
            <w:sz w:val="24"/>
            <w:szCs w:val="24"/>
          </w:rPr>
          <w:t>4 stroke</w:t>
        </w:r>
        <w:proofErr w:type="gramEnd"/>
        <w:r w:rsidR="00D13ED6">
          <w:rPr>
            <w:rFonts w:ascii="Times New Roman" w:hAnsi="Times New Roman" w:cs="Times New Roman"/>
            <w:sz w:val="24"/>
            <w:szCs w:val="24"/>
          </w:rPr>
          <w:t xml:space="preserve"> method </w:t>
        </w:r>
      </w:ins>
      <w:r w:rsidRPr="00B24B47">
        <w:rPr>
          <w:rFonts w:ascii="Times New Roman" w:hAnsi="Times New Roman" w:cs="Times New Roman"/>
          <w:sz w:val="24"/>
          <w:szCs w:val="24"/>
        </w:rPr>
        <w:t xml:space="preserve"> tissue fluid and dermal tissue are obtained.</w:t>
      </w:r>
    </w:p>
    <w:p w14:paraId="45D32934" w14:textId="224B64F5" w:rsidR="00F35207" w:rsidRPr="00B24B47" w:rsidRDefault="00F35207" w:rsidP="00B24B47">
      <w:pPr>
        <w:pStyle w:val="ListParagraph"/>
        <w:numPr>
          <w:ilvl w:val="0"/>
          <w:numId w:val="7"/>
        </w:numPr>
        <w:shd w:val="clear" w:color="auto" w:fill="FFFFFF"/>
        <w:spacing w:after="0" w:line="360" w:lineRule="auto"/>
        <w:jc w:val="both"/>
        <w:rPr>
          <w:rFonts w:ascii="Times New Roman" w:hAnsi="Times New Roman" w:cs="Times New Roman"/>
          <w:i/>
          <w:iCs/>
          <w:sz w:val="24"/>
          <w:szCs w:val="24"/>
          <w:u w:val="single"/>
        </w:rPr>
      </w:pPr>
      <w:r w:rsidRPr="00B24B47">
        <w:rPr>
          <w:rFonts w:ascii="Times New Roman" w:hAnsi="Times New Roman" w:cs="Times New Roman"/>
          <w:sz w:val="24"/>
          <w:szCs w:val="24"/>
        </w:rPr>
        <w:t xml:space="preserve">The material </w:t>
      </w:r>
      <w:r w:rsidR="00B24B47">
        <w:rPr>
          <w:rFonts w:ascii="Times New Roman" w:hAnsi="Times New Roman" w:cs="Times New Roman"/>
          <w:sz w:val="24"/>
          <w:szCs w:val="24"/>
        </w:rPr>
        <w:t>should be</w:t>
      </w:r>
      <w:r w:rsidRPr="00B24B47">
        <w:rPr>
          <w:rFonts w:ascii="Times New Roman" w:hAnsi="Times New Roman" w:cs="Times New Roman"/>
          <w:sz w:val="24"/>
          <w:szCs w:val="24"/>
        </w:rPr>
        <w:t xml:space="preserve"> transferred to the cleaned microscope slide. A moderately thick smear, with a visible uniform opacity is made. The smear is made in a circular manner on the slide, no larger than 5-7 mm, beginning peripherally and ending in the centre, leaving a central “button” (2-4 mm) which can be easily focused upon with the microscope. Slides should be properly labelled as shown below in the sample diagram. Similar slides can be prepared for other sites.</w:t>
      </w:r>
    </w:p>
    <w:p w14:paraId="50E07FB0" w14:textId="77777777" w:rsidR="00F35207" w:rsidRDefault="00F35207" w:rsidP="00F35207">
      <w:pPr>
        <w:pStyle w:val="ListParagraph"/>
        <w:shd w:val="clear" w:color="auto" w:fill="FFFFFF"/>
        <w:spacing w:after="0" w:line="360" w:lineRule="auto"/>
        <w:jc w:val="both"/>
        <w:rPr>
          <w:rFonts w:ascii="Times New Roman" w:hAnsi="Times New Roman" w:cs="Times New Roman"/>
          <w:sz w:val="24"/>
          <w:szCs w:val="24"/>
        </w:rPr>
      </w:pPr>
    </w:p>
    <w:p w14:paraId="4F8F6DEF" w14:textId="77777777" w:rsidR="00F35207" w:rsidRPr="00BB14C3" w:rsidRDefault="00F35207" w:rsidP="00B24B47">
      <w:pPr>
        <w:pStyle w:val="ListParagraph"/>
        <w:shd w:val="clear" w:color="auto" w:fill="FFFFFF"/>
        <w:spacing w:after="0" w:line="360" w:lineRule="auto"/>
        <w:ind w:left="1440"/>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D27AB0D" wp14:editId="7F416EA8">
            <wp:extent cx="4312920" cy="1209550"/>
            <wp:effectExtent l="0" t="0" r="0" b="0"/>
            <wp:docPr id="12900407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47180" cy="1219158"/>
                    </a:xfrm>
                    <a:prstGeom prst="rect">
                      <a:avLst/>
                    </a:prstGeom>
                    <a:noFill/>
                  </pic:spPr>
                </pic:pic>
              </a:graphicData>
            </a:graphic>
          </wp:inline>
        </w:drawing>
      </w:r>
    </w:p>
    <w:p w14:paraId="4C795259" w14:textId="394D7F9C" w:rsidR="00F35207" w:rsidDel="0097203A" w:rsidRDefault="00F35207" w:rsidP="00F35207">
      <w:pPr>
        <w:pStyle w:val="ListParagraph"/>
        <w:numPr>
          <w:ilvl w:val="0"/>
          <w:numId w:val="2"/>
        </w:numPr>
        <w:spacing w:line="360" w:lineRule="auto"/>
        <w:jc w:val="both"/>
        <w:rPr>
          <w:del w:id="14" w:author="Joydeepa Darlong" w:date="2024-05-31T10:10:00Z" w16du:dateUtc="2024-05-31T04:40:00Z"/>
          <w:rFonts w:ascii="Times New Roman" w:hAnsi="Times New Roman" w:cs="Times New Roman"/>
          <w:sz w:val="24"/>
          <w:szCs w:val="24"/>
        </w:rPr>
      </w:pPr>
      <w:del w:id="15" w:author="Joydeepa Darlong" w:date="2024-05-31T10:10:00Z" w16du:dateUtc="2024-05-31T04:40:00Z">
        <w:r w:rsidRPr="007221B7" w:rsidDel="0097203A">
          <w:rPr>
            <w:rFonts w:ascii="Times New Roman" w:hAnsi="Times New Roman" w:cs="Times New Roman"/>
            <w:sz w:val="24"/>
            <w:szCs w:val="24"/>
          </w:rPr>
          <w:delText>A Band-Aid is generally sufficient to protect the smear site.</w:delText>
        </w:r>
      </w:del>
    </w:p>
    <w:p w14:paraId="123FCFE1" w14:textId="2CBF2A40" w:rsidR="0097203A" w:rsidRPr="007221B7" w:rsidRDefault="0097203A" w:rsidP="00F35207">
      <w:pPr>
        <w:pStyle w:val="ListParagraph"/>
        <w:numPr>
          <w:ilvl w:val="0"/>
          <w:numId w:val="2"/>
        </w:numPr>
        <w:spacing w:line="360" w:lineRule="auto"/>
        <w:jc w:val="both"/>
        <w:rPr>
          <w:ins w:id="16" w:author="Joydeepa Darlong" w:date="2024-05-31T10:10:00Z" w16du:dateUtc="2024-05-31T04:40:00Z"/>
          <w:rFonts w:ascii="Times New Roman" w:hAnsi="Times New Roman" w:cs="Times New Roman"/>
          <w:sz w:val="24"/>
          <w:szCs w:val="24"/>
        </w:rPr>
      </w:pPr>
      <w:ins w:id="17" w:author="Joydeepa Darlong" w:date="2024-05-31T10:10:00Z" w16du:dateUtc="2024-05-31T04:40:00Z">
        <w:r>
          <w:rPr>
            <w:rFonts w:ascii="Times New Roman" w:hAnsi="Times New Roman" w:cs="Times New Roman"/>
            <w:sz w:val="24"/>
            <w:szCs w:val="24"/>
          </w:rPr>
          <w:t xml:space="preserve">Tincture benzoin is used to </w:t>
        </w:r>
      </w:ins>
      <w:ins w:id="18" w:author="Joydeepa Darlong" w:date="2024-05-31T10:11:00Z" w16du:dateUtc="2024-05-31T04:41:00Z">
        <w:r w:rsidR="00F20DEC">
          <w:rPr>
            <w:rFonts w:ascii="Times New Roman" w:hAnsi="Times New Roman" w:cs="Times New Roman"/>
            <w:sz w:val="24"/>
            <w:szCs w:val="24"/>
          </w:rPr>
          <w:t xml:space="preserve">seal the site of </w:t>
        </w:r>
        <w:r w:rsidR="00A5578A">
          <w:rPr>
            <w:rFonts w:ascii="Times New Roman" w:hAnsi="Times New Roman" w:cs="Times New Roman"/>
            <w:sz w:val="24"/>
            <w:szCs w:val="24"/>
          </w:rPr>
          <w:t xml:space="preserve">incision. </w:t>
        </w:r>
      </w:ins>
    </w:p>
    <w:p w14:paraId="65590914" w14:textId="22DD7D03" w:rsidR="00F35207" w:rsidRPr="007221B7" w:rsidRDefault="00F35207" w:rsidP="00F35207">
      <w:pPr>
        <w:pStyle w:val="ListParagraph"/>
        <w:numPr>
          <w:ilvl w:val="0"/>
          <w:numId w:val="2"/>
        </w:numPr>
        <w:spacing w:line="360" w:lineRule="auto"/>
        <w:jc w:val="both"/>
        <w:rPr>
          <w:rFonts w:ascii="Times New Roman" w:hAnsi="Times New Roman" w:cs="Times New Roman"/>
          <w:sz w:val="24"/>
          <w:szCs w:val="24"/>
        </w:rPr>
      </w:pPr>
      <w:r w:rsidRPr="007221B7">
        <w:rPr>
          <w:rFonts w:ascii="Times New Roman" w:hAnsi="Times New Roman" w:cs="Times New Roman"/>
          <w:sz w:val="24"/>
          <w:szCs w:val="24"/>
        </w:rPr>
        <w:t xml:space="preserve">A single technician </w:t>
      </w:r>
      <w:r w:rsidR="00B24B47">
        <w:rPr>
          <w:rFonts w:ascii="Times New Roman" w:hAnsi="Times New Roman" w:cs="Times New Roman"/>
          <w:sz w:val="24"/>
          <w:szCs w:val="24"/>
        </w:rPr>
        <w:t xml:space="preserve">should </w:t>
      </w:r>
      <w:r w:rsidRPr="007221B7">
        <w:rPr>
          <w:rFonts w:ascii="Times New Roman" w:hAnsi="Times New Roman" w:cs="Times New Roman"/>
          <w:sz w:val="24"/>
          <w:szCs w:val="24"/>
        </w:rPr>
        <w:t xml:space="preserve">take all smears to </w:t>
      </w:r>
      <w:r w:rsidR="00B24B47">
        <w:rPr>
          <w:rFonts w:ascii="Times New Roman" w:hAnsi="Times New Roman" w:cs="Times New Roman"/>
          <w:sz w:val="24"/>
          <w:szCs w:val="24"/>
        </w:rPr>
        <w:t>en</w:t>
      </w:r>
      <w:r w:rsidRPr="007221B7">
        <w:rPr>
          <w:rFonts w:ascii="Times New Roman" w:hAnsi="Times New Roman" w:cs="Times New Roman"/>
          <w:sz w:val="24"/>
          <w:szCs w:val="24"/>
        </w:rPr>
        <w:t>sure more uniform and consistent results.</w:t>
      </w:r>
    </w:p>
    <w:p w14:paraId="03CB667B" w14:textId="181C12B5" w:rsidR="00066BB3" w:rsidDel="00DE63BA" w:rsidRDefault="00F35207" w:rsidP="00066BB3">
      <w:pPr>
        <w:pStyle w:val="ListParagraph"/>
        <w:numPr>
          <w:ilvl w:val="0"/>
          <w:numId w:val="1"/>
        </w:numPr>
        <w:spacing w:line="360" w:lineRule="auto"/>
        <w:ind w:left="1134" w:firstLine="0"/>
        <w:jc w:val="both"/>
        <w:rPr>
          <w:del w:id="19" w:author="Joydeepa Darlong" w:date="2024-05-31T10:10:00Z" w16du:dateUtc="2024-05-31T04:40:00Z"/>
          <w:rFonts w:ascii="Times New Roman" w:hAnsi="Times New Roman" w:cs="Times New Roman"/>
          <w:sz w:val="24"/>
          <w:szCs w:val="24"/>
        </w:rPr>
      </w:pPr>
      <w:del w:id="20" w:author="Joydeepa Darlong" w:date="2024-05-31T10:10:00Z" w16du:dateUtc="2024-05-31T04:40:00Z">
        <w:r w:rsidRPr="007221B7" w:rsidDel="00DE63BA">
          <w:rPr>
            <w:rFonts w:ascii="Times New Roman" w:hAnsi="Times New Roman" w:cs="Times New Roman"/>
            <w:sz w:val="24"/>
            <w:szCs w:val="24"/>
          </w:rPr>
          <w:delText xml:space="preserve">The smears </w:delText>
        </w:r>
        <w:r w:rsidR="00B24B47" w:rsidDel="00DE63BA">
          <w:rPr>
            <w:rFonts w:ascii="Times New Roman" w:hAnsi="Times New Roman" w:cs="Times New Roman"/>
            <w:sz w:val="24"/>
            <w:szCs w:val="24"/>
          </w:rPr>
          <w:delText>should</w:delText>
        </w:r>
        <w:r w:rsidRPr="007221B7" w:rsidDel="00DE63BA">
          <w:rPr>
            <w:rFonts w:ascii="Times New Roman" w:hAnsi="Times New Roman" w:cs="Times New Roman"/>
            <w:sz w:val="24"/>
            <w:szCs w:val="24"/>
          </w:rPr>
          <w:delText xml:space="preserve"> then </w:delText>
        </w:r>
        <w:r w:rsidR="00066BB3" w:rsidDel="00DE63BA">
          <w:rPr>
            <w:rFonts w:ascii="Times New Roman" w:hAnsi="Times New Roman" w:cs="Times New Roman"/>
            <w:sz w:val="24"/>
            <w:szCs w:val="24"/>
          </w:rPr>
          <w:delText xml:space="preserve">be </w:delText>
        </w:r>
        <w:r w:rsidRPr="007221B7" w:rsidDel="00DE63BA">
          <w:rPr>
            <w:rFonts w:ascii="Times New Roman" w:hAnsi="Times New Roman" w:cs="Times New Roman"/>
            <w:sz w:val="24"/>
            <w:szCs w:val="24"/>
          </w:rPr>
          <w:delText xml:space="preserve">sent </w:delText>
        </w:r>
        <w:r w:rsidR="00066BB3" w:rsidRPr="00BB14C3" w:rsidDel="00DE63BA">
          <w:rPr>
            <w:rFonts w:ascii="Times New Roman" w:hAnsi="Times New Roman" w:cs="Times New Roman"/>
            <w:sz w:val="24"/>
            <w:szCs w:val="24"/>
          </w:rPr>
          <w:delText xml:space="preserve">in protective mailers to: </w:delText>
        </w:r>
      </w:del>
    </w:p>
    <w:p w14:paraId="2D2727EB" w14:textId="4E2A4DF9" w:rsidR="00066BB3" w:rsidRPr="00B24B47" w:rsidDel="00DE63BA" w:rsidRDefault="00066BB3" w:rsidP="00066BB3">
      <w:pPr>
        <w:spacing w:line="240" w:lineRule="auto"/>
        <w:ind w:left="1418"/>
        <w:jc w:val="both"/>
        <w:rPr>
          <w:del w:id="21" w:author="Joydeepa Darlong" w:date="2024-05-31T10:10:00Z" w16du:dateUtc="2024-05-31T04:40:00Z"/>
          <w:rFonts w:ascii="Times New Roman" w:hAnsi="Times New Roman" w:cs="Times New Roman"/>
          <w:sz w:val="24"/>
          <w:szCs w:val="24"/>
        </w:rPr>
      </w:pPr>
      <w:del w:id="22" w:author="Joydeepa Darlong" w:date="2024-05-31T10:10:00Z" w16du:dateUtc="2024-05-31T04:40:00Z">
        <w:r w:rsidDel="00DE63BA">
          <w:rPr>
            <w:rFonts w:ascii="Times New Roman" w:hAnsi="Times New Roman" w:cs="Times New Roman"/>
            <w:sz w:val="24"/>
            <w:szCs w:val="24"/>
          </w:rPr>
          <w:delText xml:space="preserve">      </w:delText>
        </w:r>
        <w:r w:rsidRPr="00B24B47" w:rsidDel="00DE63BA">
          <w:rPr>
            <w:rFonts w:ascii="Times New Roman" w:hAnsi="Times New Roman" w:cs="Times New Roman"/>
            <w:sz w:val="24"/>
            <w:szCs w:val="24"/>
          </w:rPr>
          <w:delText>C/o Dr Itu Singh</w:delText>
        </w:r>
      </w:del>
    </w:p>
    <w:p w14:paraId="523334CB" w14:textId="18D5801D" w:rsidR="00066BB3" w:rsidDel="00DE63BA" w:rsidRDefault="00066BB3" w:rsidP="00066BB3">
      <w:pPr>
        <w:spacing w:line="240" w:lineRule="auto"/>
        <w:ind w:firstLine="567"/>
        <w:jc w:val="both"/>
        <w:rPr>
          <w:del w:id="23" w:author="Joydeepa Darlong" w:date="2024-05-31T10:10:00Z" w16du:dateUtc="2024-05-31T04:40:00Z"/>
          <w:rFonts w:ascii="Times New Roman" w:hAnsi="Times New Roman" w:cs="Times New Roman"/>
          <w:sz w:val="24"/>
          <w:szCs w:val="24"/>
        </w:rPr>
      </w:pPr>
      <w:del w:id="24" w:author="Joydeepa Darlong" w:date="2024-05-31T10:10:00Z" w16du:dateUtc="2024-05-31T04:40:00Z">
        <w:r w:rsidDel="00DE63BA">
          <w:rPr>
            <w:rFonts w:ascii="Times New Roman" w:hAnsi="Times New Roman" w:cs="Times New Roman"/>
            <w:sz w:val="24"/>
            <w:szCs w:val="24"/>
          </w:rPr>
          <w:delText xml:space="preserve">                   </w:delText>
        </w:r>
        <w:r w:rsidRPr="00B24B47" w:rsidDel="00DE63BA">
          <w:rPr>
            <w:rFonts w:ascii="Times New Roman" w:hAnsi="Times New Roman" w:cs="Times New Roman"/>
            <w:sz w:val="24"/>
            <w:szCs w:val="24"/>
          </w:rPr>
          <w:delText>Stanley Browne Laboratory, TLM Community Hospital</w:delText>
        </w:r>
      </w:del>
    </w:p>
    <w:p w14:paraId="117D2218" w14:textId="18A6A1E5" w:rsidR="00066BB3" w:rsidRPr="00B24B47" w:rsidDel="00DE63BA" w:rsidRDefault="00066BB3" w:rsidP="00066BB3">
      <w:pPr>
        <w:spacing w:line="240" w:lineRule="auto"/>
        <w:ind w:firstLine="567"/>
        <w:jc w:val="both"/>
        <w:rPr>
          <w:del w:id="25" w:author="Joydeepa Darlong" w:date="2024-05-31T10:10:00Z" w16du:dateUtc="2024-05-31T04:40:00Z"/>
          <w:rFonts w:ascii="Times New Roman" w:hAnsi="Times New Roman" w:cs="Times New Roman"/>
          <w:sz w:val="24"/>
          <w:szCs w:val="24"/>
        </w:rPr>
      </w:pPr>
      <w:del w:id="26" w:author="Joydeepa Darlong" w:date="2024-05-31T10:10:00Z" w16du:dateUtc="2024-05-31T04:40:00Z">
        <w:r w:rsidDel="00DE63BA">
          <w:rPr>
            <w:rFonts w:ascii="Times New Roman" w:hAnsi="Times New Roman" w:cs="Times New Roman"/>
            <w:sz w:val="24"/>
            <w:szCs w:val="24"/>
          </w:rPr>
          <w:delText xml:space="preserve">                   </w:delText>
        </w:r>
        <w:r w:rsidRPr="00B24B47" w:rsidDel="00DE63BA">
          <w:rPr>
            <w:rFonts w:ascii="Times New Roman" w:hAnsi="Times New Roman" w:cs="Times New Roman"/>
            <w:sz w:val="24"/>
            <w:szCs w:val="24"/>
          </w:rPr>
          <w:delText>Nand Nagari, Delhi 110095, India </w:delText>
        </w:r>
      </w:del>
    </w:p>
    <w:p w14:paraId="0891BE1A" w14:textId="77784CC7" w:rsidR="00066BB3" w:rsidRPr="00F35207" w:rsidDel="00DE63BA" w:rsidRDefault="00066BB3" w:rsidP="00066BB3">
      <w:pPr>
        <w:pStyle w:val="ListParagraph"/>
        <w:spacing w:line="240" w:lineRule="auto"/>
        <w:ind w:left="1134" w:firstLine="567"/>
        <w:jc w:val="both"/>
        <w:rPr>
          <w:del w:id="27" w:author="Joydeepa Darlong" w:date="2024-05-31T10:10:00Z" w16du:dateUtc="2024-05-31T04:40:00Z"/>
          <w:rFonts w:ascii="Times New Roman" w:hAnsi="Times New Roman" w:cs="Times New Roman"/>
          <w:sz w:val="24"/>
          <w:szCs w:val="24"/>
        </w:rPr>
      </w:pPr>
      <w:del w:id="28" w:author="Joydeepa Darlong" w:date="2024-05-31T10:10:00Z" w16du:dateUtc="2024-05-31T04:40:00Z">
        <w:r w:rsidRPr="00F35207" w:rsidDel="00DE63BA">
          <w:rPr>
            <w:rFonts w:ascii="Times New Roman" w:hAnsi="Times New Roman" w:cs="Times New Roman"/>
            <w:sz w:val="24"/>
            <w:szCs w:val="24"/>
          </w:rPr>
          <w:delText>Phone: +91 11 2259 4295 </w:delText>
        </w:r>
      </w:del>
    </w:p>
    <w:p w14:paraId="5A369494" w14:textId="24E5C145" w:rsidR="00066BB3" w:rsidDel="00DE63BA" w:rsidRDefault="00066BB3" w:rsidP="00066BB3">
      <w:pPr>
        <w:pStyle w:val="ListParagraph"/>
        <w:spacing w:line="240" w:lineRule="auto"/>
        <w:ind w:left="1134" w:firstLine="567"/>
        <w:jc w:val="both"/>
        <w:rPr>
          <w:del w:id="29" w:author="Joydeepa Darlong" w:date="2024-05-31T10:10:00Z" w16du:dateUtc="2024-05-31T04:40:00Z"/>
          <w:rFonts w:ascii="Times New Roman" w:hAnsi="Times New Roman" w:cs="Times New Roman"/>
          <w:sz w:val="24"/>
          <w:szCs w:val="24"/>
        </w:rPr>
      </w:pPr>
      <w:del w:id="30" w:author="Joydeepa Darlong" w:date="2024-05-31T10:10:00Z" w16du:dateUtc="2024-05-31T04:40:00Z">
        <w:r w:rsidRPr="00F35207" w:rsidDel="00DE63BA">
          <w:rPr>
            <w:rFonts w:ascii="Times New Roman" w:hAnsi="Times New Roman" w:cs="Times New Roman"/>
            <w:sz w:val="24"/>
            <w:szCs w:val="24"/>
          </w:rPr>
          <w:delText>Mobile: +91 9717730549</w:delText>
        </w:r>
      </w:del>
    </w:p>
    <w:p w14:paraId="58C31CD7" w14:textId="77777777" w:rsidR="00066BB3" w:rsidRDefault="00066BB3" w:rsidP="00066BB3">
      <w:pPr>
        <w:pStyle w:val="ListParagraph"/>
        <w:spacing w:line="240" w:lineRule="auto"/>
        <w:ind w:left="1134"/>
        <w:jc w:val="both"/>
        <w:rPr>
          <w:rFonts w:ascii="Times New Roman" w:hAnsi="Times New Roman" w:cs="Times New Roman"/>
          <w:sz w:val="24"/>
          <w:szCs w:val="24"/>
        </w:rPr>
      </w:pPr>
    </w:p>
    <w:p w14:paraId="6D4830E7" w14:textId="77777777" w:rsidR="00166617" w:rsidRPr="00502855" w:rsidRDefault="00066BB3" w:rsidP="00166617">
      <w:pPr>
        <w:pStyle w:val="ListParagraph"/>
        <w:numPr>
          <w:ilvl w:val="1"/>
          <w:numId w:val="13"/>
        </w:numPr>
        <w:spacing w:line="240" w:lineRule="auto"/>
        <w:jc w:val="both"/>
        <w:rPr>
          <w:rFonts w:ascii="Times New Roman" w:hAnsi="Times New Roman" w:cs="Times New Roman"/>
          <w:i/>
          <w:iCs/>
          <w:sz w:val="24"/>
          <w:szCs w:val="24"/>
        </w:rPr>
      </w:pPr>
      <w:r w:rsidRPr="00066BB3">
        <w:rPr>
          <w:rFonts w:ascii="Times New Roman" w:hAnsi="Times New Roman" w:cs="Times New Roman"/>
          <w:i/>
          <w:iCs/>
          <w:sz w:val="24"/>
          <w:szCs w:val="24"/>
        </w:rPr>
        <w:tab/>
      </w:r>
      <w:r w:rsidRPr="00066BB3">
        <w:rPr>
          <w:rFonts w:ascii="Times New Roman" w:hAnsi="Times New Roman" w:cs="Times New Roman"/>
          <w:i/>
          <w:iCs/>
          <w:sz w:val="24"/>
          <w:szCs w:val="24"/>
          <w:u w:val="single"/>
        </w:rPr>
        <w:t>Staining of Skin Smear</w:t>
      </w:r>
    </w:p>
    <w:p w14:paraId="50D86503" w14:textId="77777777" w:rsidR="00502855" w:rsidRDefault="00502855" w:rsidP="00502855">
      <w:pPr>
        <w:pStyle w:val="ListParagraph"/>
        <w:spacing w:line="240" w:lineRule="auto"/>
        <w:ind w:left="360"/>
        <w:jc w:val="both"/>
        <w:rPr>
          <w:rFonts w:ascii="Times New Roman" w:hAnsi="Times New Roman" w:cs="Times New Roman"/>
          <w:i/>
          <w:iCs/>
          <w:sz w:val="24"/>
          <w:szCs w:val="24"/>
        </w:rPr>
      </w:pPr>
    </w:p>
    <w:p w14:paraId="3C750542" w14:textId="6A8D33E8" w:rsidR="00E050A0" w:rsidRDefault="00166617" w:rsidP="00E050A0">
      <w:pPr>
        <w:pStyle w:val="ListParagraph"/>
        <w:numPr>
          <w:ilvl w:val="0"/>
          <w:numId w:val="2"/>
        </w:numPr>
        <w:spacing w:line="360" w:lineRule="auto"/>
        <w:jc w:val="both"/>
        <w:rPr>
          <w:rFonts w:ascii="Times New Roman" w:hAnsi="Times New Roman" w:cs="Times New Roman"/>
          <w:sz w:val="24"/>
          <w:szCs w:val="24"/>
        </w:rPr>
      </w:pPr>
      <w:r w:rsidRPr="00166617">
        <w:rPr>
          <w:rFonts w:ascii="Times New Roman" w:hAnsi="Times New Roman" w:cs="Times New Roman"/>
          <w:sz w:val="24"/>
          <w:szCs w:val="24"/>
        </w:rPr>
        <w:t>T</w:t>
      </w:r>
      <w:r w:rsidR="00066BB3" w:rsidRPr="00166617">
        <w:rPr>
          <w:rFonts w:ascii="Times New Roman" w:hAnsi="Times New Roman" w:cs="Times New Roman"/>
          <w:sz w:val="24"/>
          <w:szCs w:val="24"/>
        </w:rPr>
        <w:t xml:space="preserve">he slide with smear </w:t>
      </w:r>
      <w:r w:rsidRPr="00166617">
        <w:rPr>
          <w:rFonts w:ascii="Times New Roman" w:hAnsi="Times New Roman" w:cs="Times New Roman"/>
          <w:sz w:val="24"/>
          <w:szCs w:val="24"/>
        </w:rPr>
        <w:t xml:space="preserve">should be dried </w:t>
      </w:r>
      <w:r w:rsidR="00066BB3" w:rsidRPr="00166617">
        <w:rPr>
          <w:rFonts w:ascii="Times New Roman" w:hAnsi="Times New Roman" w:cs="Times New Roman"/>
          <w:sz w:val="24"/>
          <w:szCs w:val="24"/>
        </w:rPr>
        <w:t xml:space="preserve">at room temperature. </w:t>
      </w:r>
      <w:r w:rsidRPr="00166617">
        <w:rPr>
          <w:rFonts w:ascii="Times New Roman" w:hAnsi="Times New Roman" w:cs="Times New Roman"/>
          <w:sz w:val="24"/>
          <w:szCs w:val="24"/>
        </w:rPr>
        <w:t>SHOULD NEVER      B</w:t>
      </w:r>
      <w:r w:rsidR="00E050A0">
        <w:rPr>
          <w:rFonts w:ascii="Times New Roman" w:hAnsi="Times New Roman" w:cs="Times New Roman"/>
          <w:sz w:val="24"/>
          <w:szCs w:val="24"/>
        </w:rPr>
        <w:t xml:space="preserve">E </w:t>
      </w:r>
      <w:r w:rsidR="00066BB3" w:rsidRPr="00166617">
        <w:rPr>
          <w:rFonts w:ascii="Times New Roman" w:hAnsi="Times New Roman" w:cs="Times New Roman"/>
          <w:sz w:val="24"/>
          <w:szCs w:val="24"/>
        </w:rPr>
        <w:t xml:space="preserve">HEAT FIX. </w:t>
      </w:r>
    </w:p>
    <w:p w14:paraId="4A24D1B9" w14:textId="4F3B6B3A" w:rsidR="00E050A0" w:rsidRDefault="00166617" w:rsidP="00E050A0">
      <w:pPr>
        <w:pStyle w:val="ListParagraph"/>
        <w:numPr>
          <w:ilvl w:val="0"/>
          <w:numId w:val="2"/>
        </w:numPr>
        <w:spacing w:line="360" w:lineRule="auto"/>
        <w:jc w:val="both"/>
        <w:rPr>
          <w:rFonts w:ascii="Times New Roman" w:hAnsi="Times New Roman" w:cs="Times New Roman"/>
          <w:sz w:val="24"/>
          <w:szCs w:val="24"/>
        </w:rPr>
      </w:pPr>
      <w:r w:rsidRPr="00E050A0">
        <w:rPr>
          <w:rFonts w:ascii="Times New Roman" w:hAnsi="Times New Roman" w:cs="Times New Roman"/>
          <w:sz w:val="24"/>
          <w:szCs w:val="24"/>
        </w:rPr>
        <w:t xml:space="preserve">The </w:t>
      </w:r>
      <w:r w:rsidR="00066BB3" w:rsidRPr="00E050A0">
        <w:rPr>
          <w:rFonts w:ascii="Times New Roman" w:hAnsi="Times New Roman" w:cs="Times New Roman"/>
          <w:sz w:val="24"/>
          <w:szCs w:val="24"/>
        </w:rPr>
        <w:t xml:space="preserve">slides </w:t>
      </w:r>
      <w:r w:rsidRPr="00E050A0">
        <w:rPr>
          <w:rFonts w:ascii="Times New Roman" w:hAnsi="Times New Roman" w:cs="Times New Roman"/>
          <w:sz w:val="24"/>
          <w:szCs w:val="24"/>
        </w:rPr>
        <w:t xml:space="preserve">should be placed </w:t>
      </w:r>
      <w:r w:rsidR="00066BB3" w:rsidRPr="00E050A0">
        <w:rPr>
          <w:rFonts w:ascii="Times New Roman" w:hAnsi="Times New Roman" w:cs="Times New Roman"/>
          <w:sz w:val="24"/>
          <w:szCs w:val="24"/>
        </w:rPr>
        <w:t>on a staining rack and flood</w:t>
      </w:r>
      <w:r w:rsidRPr="00E050A0">
        <w:rPr>
          <w:rFonts w:ascii="Times New Roman" w:hAnsi="Times New Roman" w:cs="Times New Roman"/>
          <w:sz w:val="24"/>
          <w:szCs w:val="24"/>
        </w:rPr>
        <w:t>ed</w:t>
      </w:r>
      <w:r w:rsidR="00066BB3" w:rsidRPr="00E050A0">
        <w:rPr>
          <w:rFonts w:ascii="Times New Roman" w:hAnsi="Times New Roman" w:cs="Times New Roman"/>
          <w:sz w:val="24"/>
          <w:szCs w:val="24"/>
        </w:rPr>
        <w:t xml:space="preserve"> with 10% formalin</w:t>
      </w:r>
      <w:ins w:id="31" w:author="Samrun Nessa" w:date="2024-05-31T04:43:00Z">
        <w:r w:rsidR="00066BB3" w:rsidRPr="00E050A0">
          <w:rPr>
            <w:rFonts w:ascii="Times New Roman" w:hAnsi="Times New Roman" w:cs="Times New Roman"/>
            <w:sz w:val="24"/>
            <w:szCs w:val="24"/>
          </w:rPr>
          <w:t xml:space="preserve"> </w:t>
        </w:r>
        <w:r w:rsidR="5D704F6F" w:rsidRPr="4BB09D3D">
          <w:rPr>
            <w:rFonts w:ascii="Times New Roman" w:hAnsi="Times New Roman" w:cs="Times New Roman"/>
            <w:sz w:val="24"/>
            <w:szCs w:val="24"/>
          </w:rPr>
          <w:t>fumes</w:t>
        </w:r>
      </w:ins>
      <w:r w:rsidR="15839773" w:rsidRPr="4BB09D3D">
        <w:rPr>
          <w:rFonts w:ascii="Times New Roman" w:hAnsi="Times New Roman" w:cs="Times New Roman"/>
          <w:sz w:val="24"/>
          <w:szCs w:val="24"/>
        </w:rPr>
        <w:t xml:space="preserve"> </w:t>
      </w:r>
      <w:r w:rsidR="00066BB3" w:rsidRPr="00E050A0">
        <w:rPr>
          <w:rFonts w:ascii="Times New Roman" w:hAnsi="Times New Roman" w:cs="Times New Roman"/>
          <w:sz w:val="24"/>
          <w:szCs w:val="24"/>
        </w:rPr>
        <w:t xml:space="preserve">for 15 minutes for fixation. </w:t>
      </w:r>
    </w:p>
    <w:p w14:paraId="79546E32" w14:textId="77777777" w:rsidR="00E050A0" w:rsidRDefault="00E050A0" w:rsidP="00E050A0">
      <w:pPr>
        <w:pStyle w:val="ListParagraph"/>
        <w:numPr>
          <w:ilvl w:val="0"/>
          <w:numId w:val="2"/>
        </w:numPr>
        <w:spacing w:line="360" w:lineRule="auto"/>
        <w:jc w:val="both"/>
        <w:rPr>
          <w:del w:id="32" w:author="Samrun Nessa" w:date="2024-05-31T04:44:00Z" w16du:dateUtc="2024-05-31T04:44:28Z"/>
          <w:rFonts w:ascii="Times New Roman" w:hAnsi="Times New Roman" w:cs="Times New Roman"/>
          <w:sz w:val="24"/>
          <w:szCs w:val="24"/>
        </w:rPr>
      </w:pPr>
      <w:r>
        <w:rPr>
          <w:rFonts w:ascii="Times New Roman" w:hAnsi="Times New Roman" w:cs="Times New Roman"/>
          <w:sz w:val="24"/>
          <w:szCs w:val="24"/>
        </w:rPr>
        <w:t>The slides should be g</w:t>
      </w:r>
      <w:r w:rsidR="00066BB3" w:rsidRPr="00E050A0">
        <w:rPr>
          <w:rFonts w:ascii="Times New Roman" w:hAnsi="Times New Roman" w:cs="Times New Roman"/>
          <w:sz w:val="24"/>
          <w:szCs w:val="24"/>
        </w:rPr>
        <w:t>ently rinse</w:t>
      </w:r>
      <w:r>
        <w:rPr>
          <w:rFonts w:ascii="Times New Roman" w:hAnsi="Times New Roman" w:cs="Times New Roman"/>
          <w:sz w:val="24"/>
          <w:szCs w:val="24"/>
        </w:rPr>
        <w:t>d</w:t>
      </w:r>
      <w:r w:rsidR="00066BB3" w:rsidRPr="00E050A0">
        <w:rPr>
          <w:rFonts w:ascii="Times New Roman" w:hAnsi="Times New Roman" w:cs="Times New Roman"/>
          <w:sz w:val="24"/>
          <w:szCs w:val="24"/>
        </w:rPr>
        <w:t xml:space="preserve"> well with tap water. </w:t>
      </w:r>
      <w:del w:id="33" w:author="Samrun Nessa" w:date="2024-05-31T04:44:00Z">
        <w:r w:rsidR="00066BB3" w:rsidRPr="00E050A0">
          <w:rPr>
            <w:rFonts w:ascii="Times New Roman" w:hAnsi="Times New Roman" w:cs="Times New Roman"/>
            <w:sz w:val="24"/>
            <w:szCs w:val="24"/>
          </w:rPr>
          <w:delText>All formalin must be removed to prevent the formation of precipitates.</w:delText>
        </w:r>
      </w:del>
    </w:p>
    <w:p w14:paraId="71566D2B" w14:textId="77777777" w:rsidR="00E050A0" w:rsidRDefault="00E050A0" w:rsidP="00E050A0">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The slides should be</w:t>
      </w:r>
      <w:r w:rsidR="00066BB3" w:rsidRPr="00E050A0">
        <w:rPr>
          <w:rFonts w:ascii="Times New Roman" w:hAnsi="Times New Roman" w:cs="Times New Roman"/>
          <w:sz w:val="24"/>
          <w:szCs w:val="24"/>
        </w:rPr>
        <w:t xml:space="preserve"> </w:t>
      </w:r>
      <w:r>
        <w:rPr>
          <w:rFonts w:ascii="Times New Roman" w:hAnsi="Times New Roman" w:cs="Times New Roman"/>
          <w:sz w:val="24"/>
          <w:szCs w:val="24"/>
        </w:rPr>
        <w:t>f</w:t>
      </w:r>
      <w:r w:rsidR="00066BB3" w:rsidRPr="00E050A0">
        <w:rPr>
          <w:rFonts w:ascii="Times New Roman" w:hAnsi="Times New Roman" w:cs="Times New Roman"/>
          <w:sz w:val="24"/>
          <w:szCs w:val="24"/>
        </w:rPr>
        <w:t>lood</w:t>
      </w:r>
      <w:r>
        <w:rPr>
          <w:rFonts w:ascii="Times New Roman" w:hAnsi="Times New Roman" w:cs="Times New Roman"/>
          <w:sz w:val="24"/>
          <w:szCs w:val="24"/>
        </w:rPr>
        <w:t xml:space="preserve">ed </w:t>
      </w:r>
      <w:r w:rsidR="00066BB3" w:rsidRPr="00E050A0">
        <w:rPr>
          <w:rFonts w:ascii="Times New Roman" w:hAnsi="Times New Roman" w:cs="Times New Roman"/>
          <w:sz w:val="24"/>
          <w:szCs w:val="24"/>
        </w:rPr>
        <w:t>with Ziehl-</w:t>
      </w:r>
      <w:proofErr w:type="spellStart"/>
      <w:r w:rsidR="00066BB3" w:rsidRPr="00E050A0">
        <w:rPr>
          <w:rFonts w:ascii="Times New Roman" w:hAnsi="Times New Roman" w:cs="Times New Roman"/>
          <w:sz w:val="24"/>
          <w:szCs w:val="24"/>
        </w:rPr>
        <w:t>Neelsen</w:t>
      </w:r>
      <w:proofErr w:type="spellEnd"/>
      <w:r w:rsidR="00066BB3" w:rsidRPr="00E050A0">
        <w:rPr>
          <w:rFonts w:ascii="Times New Roman" w:hAnsi="Times New Roman" w:cs="Times New Roman"/>
          <w:sz w:val="24"/>
          <w:szCs w:val="24"/>
        </w:rPr>
        <w:t xml:space="preserve"> </w:t>
      </w:r>
      <w:proofErr w:type="spellStart"/>
      <w:r w:rsidR="00066BB3" w:rsidRPr="00E050A0">
        <w:rPr>
          <w:rFonts w:ascii="Times New Roman" w:hAnsi="Times New Roman" w:cs="Times New Roman"/>
          <w:sz w:val="24"/>
          <w:szCs w:val="24"/>
        </w:rPr>
        <w:t>carbol</w:t>
      </w:r>
      <w:proofErr w:type="spellEnd"/>
      <w:r w:rsidR="00066BB3" w:rsidRPr="00E050A0">
        <w:rPr>
          <w:rFonts w:ascii="Times New Roman" w:hAnsi="Times New Roman" w:cs="Times New Roman"/>
          <w:sz w:val="24"/>
          <w:szCs w:val="24"/>
        </w:rPr>
        <w:t xml:space="preserve">-fuchsin for twenty minutes. The </w:t>
      </w:r>
      <w:proofErr w:type="spellStart"/>
      <w:r w:rsidR="00066BB3" w:rsidRPr="00E050A0">
        <w:rPr>
          <w:rFonts w:ascii="Times New Roman" w:hAnsi="Times New Roman" w:cs="Times New Roman"/>
          <w:sz w:val="24"/>
          <w:szCs w:val="24"/>
        </w:rPr>
        <w:t>carbol</w:t>
      </w:r>
      <w:proofErr w:type="spellEnd"/>
      <w:r w:rsidR="00066BB3" w:rsidRPr="00E050A0">
        <w:rPr>
          <w:rFonts w:ascii="Times New Roman" w:hAnsi="Times New Roman" w:cs="Times New Roman"/>
          <w:sz w:val="24"/>
          <w:szCs w:val="24"/>
        </w:rPr>
        <w:t xml:space="preserve">-fuchsin must be filtered before each use. Filtering can be accomplished by placing pre-cut filter paper strips on the slide prior to the addition of stain and left in place for the full twenty minutes. </w:t>
      </w:r>
    </w:p>
    <w:p w14:paraId="5A9A056D" w14:textId="77777777" w:rsidR="00E050A0" w:rsidRDefault="00066BB3" w:rsidP="00E050A0">
      <w:pPr>
        <w:pStyle w:val="ListParagraph"/>
        <w:numPr>
          <w:ilvl w:val="0"/>
          <w:numId w:val="2"/>
        </w:numPr>
        <w:spacing w:line="360" w:lineRule="auto"/>
        <w:jc w:val="both"/>
        <w:rPr>
          <w:rFonts w:ascii="Times New Roman" w:hAnsi="Times New Roman" w:cs="Times New Roman"/>
          <w:sz w:val="24"/>
          <w:szCs w:val="24"/>
        </w:rPr>
      </w:pPr>
      <w:r w:rsidRPr="00E050A0">
        <w:rPr>
          <w:rFonts w:ascii="Times New Roman" w:hAnsi="Times New Roman" w:cs="Times New Roman"/>
          <w:sz w:val="24"/>
          <w:szCs w:val="24"/>
        </w:rPr>
        <w:t xml:space="preserve">After removing and discarding filter paper strips, </w:t>
      </w:r>
      <w:r w:rsidR="00E050A0">
        <w:rPr>
          <w:rFonts w:ascii="Times New Roman" w:hAnsi="Times New Roman" w:cs="Times New Roman"/>
          <w:sz w:val="24"/>
          <w:szCs w:val="24"/>
        </w:rPr>
        <w:t xml:space="preserve">the slides should be </w:t>
      </w:r>
      <w:r w:rsidRPr="00E050A0">
        <w:rPr>
          <w:rFonts w:ascii="Times New Roman" w:hAnsi="Times New Roman" w:cs="Times New Roman"/>
          <w:sz w:val="24"/>
          <w:szCs w:val="24"/>
        </w:rPr>
        <w:t>gently rinse</w:t>
      </w:r>
      <w:r w:rsidR="00E050A0">
        <w:rPr>
          <w:rFonts w:ascii="Times New Roman" w:hAnsi="Times New Roman" w:cs="Times New Roman"/>
          <w:sz w:val="24"/>
          <w:szCs w:val="24"/>
        </w:rPr>
        <w:t>d</w:t>
      </w:r>
      <w:r w:rsidRPr="00E050A0">
        <w:rPr>
          <w:rFonts w:ascii="Times New Roman" w:hAnsi="Times New Roman" w:cs="Times New Roman"/>
          <w:sz w:val="24"/>
          <w:szCs w:val="24"/>
        </w:rPr>
        <w:t xml:space="preserve"> well with tap water to remove excess stain. </w:t>
      </w:r>
    </w:p>
    <w:p w14:paraId="07ACA9BA" w14:textId="3DAA2E8B" w:rsidR="00E050A0" w:rsidRDefault="00066BB3" w:rsidP="00E050A0">
      <w:pPr>
        <w:pStyle w:val="ListParagraph"/>
        <w:numPr>
          <w:ilvl w:val="0"/>
          <w:numId w:val="2"/>
        </w:numPr>
        <w:spacing w:line="360" w:lineRule="auto"/>
        <w:jc w:val="both"/>
        <w:rPr>
          <w:rFonts w:ascii="Times New Roman" w:hAnsi="Times New Roman" w:cs="Times New Roman"/>
          <w:sz w:val="24"/>
          <w:szCs w:val="24"/>
        </w:rPr>
      </w:pPr>
      <w:r w:rsidRPr="00E050A0">
        <w:rPr>
          <w:rFonts w:ascii="Times New Roman" w:hAnsi="Times New Roman" w:cs="Times New Roman"/>
          <w:sz w:val="24"/>
          <w:szCs w:val="24"/>
        </w:rPr>
        <w:t>Decoloriz</w:t>
      </w:r>
      <w:r w:rsidR="00E050A0">
        <w:rPr>
          <w:rFonts w:ascii="Times New Roman" w:hAnsi="Times New Roman" w:cs="Times New Roman"/>
          <w:sz w:val="24"/>
          <w:szCs w:val="24"/>
        </w:rPr>
        <w:t>ation</w:t>
      </w:r>
      <w:r w:rsidRPr="00E050A0">
        <w:rPr>
          <w:rFonts w:ascii="Times New Roman" w:hAnsi="Times New Roman" w:cs="Times New Roman"/>
          <w:sz w:val="24"/>
          <w:szCs w:val="24"/>
        </w:rPr>
        <w:t xml:space="preserve"> with 2% acid alcohol for 1 minute</w:t>
      </w:r>
      <w:r w:rsidR="00E050A0">
        <w:rPr>
          <w:rFonts w:ascii="Times New Roman" w:hAnsi="Times New Roman" w:cs="Times New Roman"/>
          <w:sz w:val="24"/>
          <w:szCs w:val="24"/>
        </w:rPr>
        <w:t xml:space="preserve"> should be done</w:t>
      </w:r>
      <w:r w:rsidRPr="00E050A0">
        <w:rPr>
          <w:rFonts w:ascii="Times New Roman" w:hAnsi="Times New Roman" w:cs="Times New Roman"/>
          <w:sz w:val="24"/>
          <w:szCs w:val="24"/>
        </w:rPr>
        <w:t xml:space="preserve">. </w:t>
      </w:r>
      <w:del w:id="34" w:author="Joydeepa Darlong" w:date="2024-05-31T10:18:00Z" w16du:dateUtc="2024-05-31T04:48:00Z">
        <w:r w:rsidRPr="00E050A0" w:rsidDel="00257E0D">
          <w:rPr>
            <w:rFonts w:ascii="Times New Roman" w:hAnsi="Times New Roman" w:cs="Times New Roman"/>
            <w:sz w:val="24"/>
            <w:szCs w:val="24"/>
          </w:rPr>
          <w:delText>This is best accomplished by placing slide into a two-slide plastic slide mailer filled with acid alcohol. Occasional up and down movement of the slide in the acid alcohol should remove all excess carbol fuchsin.</w:delText>
        </w:r>
      </w:del>
    </w:p>
    <w:p w14:paraId="17ED7CC6" w14:textId="77777777" w:rsidR="00E050A0" w:rsidRDefault="00E050A0" w:rsidP="00E050A0">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066BB3" w:rsidRPr="00E050A0">
        <w:rPr>
          <w:rFonts w:ascii="Times New Roman" w:hAnsi="Times New Roman" w:cs="Times New Roman"/>
          <w:sz w:val="24"/>
          <w:szCs w:val="24"/>
        </w:rPr>
        <w:t xml:space="preserve">slides </w:t>
      </w:r>
      <w:r>
        <w:rPr>
          <w:rFonts w:ascii="Times New Roman" w:hAnsi="Times New Roman" w:cs="Times New Roman"/>
          <w:sz w:val="24"/>
          <w:szCs w:val="24"/>
        </w:rPr>
        <w:t xml:space="preserve">should be rinsed </w:t>
      </w:r>
      <w:r w:rsidR="00066BB3" w:rsidRPr="00E050A0">
        <w:rPr>
          <w:rFonts w:ascii="Times New Roman" w:hAnsi="Times New Roman" w:cs="Times New Roman"/>
          <w:sz w:val="24"/>
          <w:szCs w:val="24"/>
        </w:rPr>
        <w:t xml:space="preserve">thoroughly with tap water. </w:t>
      </w:r>
    </w:p>
    <w:p w14:paraId="5D5016E2" w14:textId="77777777" w:rsidR="00502855" w:rsidRDefault="00502855" w:rsidP="00502855">
      <w:pPr>
        <w:pStyle w:val="ListParagraph"/>
        <w:numPr>
          <w:ilvl w:val="0"/>
          <w:numId w:val="2"/>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E050A0">
        <w:rPr>
          <w:rFonts w:ascii="Times New Roman" w:hAnsi="Times New Roman" w:cs="Times New Roman"/>
          <w:sz w:val="24"/>
          <w:szCs w:val="24"/>
        </w:rPr>
        <w:t xml:space="preserve">slides </w:t>
      </w:r>
      <w:r>
        <w:rPr>
          <w:rFonts w:ascii="Times New Roman" w:hAnsi="Times New Roman" w:cs="Times New Roman"/>
          <w:sz w:val="24"/>
          <w:szCs w:val="24"/>
        </w:rPr>
        <w:t>should than be c</w:t>
      </w:r>
      <w:r w:rsidR="00066BB3" w:rsidRPr="00E050A0">
        <w:rPr>
          <w:rFonts w:ascii="Times New Roman" w:hAnsi="Times New Roman" w:cs="Times New Roman"/>
          <w:sz w:val="24"/>
          <w:szCs w:val="24"/>
        </w:rPr>
        <w:t>ounterstain</w:t>
      </w:r>
      <w:r>
        <w:rPr>
          <w:rFonts w:ascii="Times New Roman" w:hAnsi="Times New Roman" w:cs="Times New Roman"/>
          <w:sz w:val="24"/>
          <w:szCs w:val="24"/>
        </w:rPr>
        <w:t>ed</w:t>
      </w:r>
      <w:r w:rsidR="00066BB3" w:rsidRPr="00E050A0">
        <w:rPr>
          <w:rFonts w:ascii="Times New Roman" w:hAnsi="Times New Roman" w:cs="Times New Roman"/>
          <w:sz w:val="24"/>
          <w:szCs w:val="24"/>
        </w:rPr>
        <w:t xml:space="preserve"> with alkaline methylene blue for 30 seconds to 1 minute.</w:t>
      </w:r>
    </w:p>
    <w:p w14:paraId="3854441C" w14:textId="706F6A75" w:rsidR="00066BB3" w:rsidRPr="00502855" w:rsidRDefault="00502855" w:rsidP="00502855">
      <w:pPr>
        <w:pStyle w:val="ListParagraph"/>
        <w:numPr>
          <w:ilvl w:val="0"/>
          <w:numId w:val="2"/>
        </w:numPr>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Fina</w:t>
      </w:r>
      <w:ins w:id="35" w:author="Joydeepa Darlong" w:date="2024-05-31T10:18:00Z" w16du:dateUtc="2024-05-31T04:48:00Z">
        <w:r w:rsidR="008A178F">
          <w:rPr>
            <w:rFonts w:ascii="Times New Roman" w:hAnsi="Times New Roman" w:cs="Times New Roman"/>
            <w:sz w:val="24"/>
            <w:szCs w:val="24"/>
          </w:rPr>
          <w:t>l</w:t>
        </w:r>
      </w:ins>
      <w:r>
        <w:rPr>
          <w:rFonts w:ascii="Times New Roman" w:hAnsi="Times New Roman" w:cs="Times New Roman"/>
          <w:sz w:val="24"/>
          <w:szCs w:val="24"/>
        </w:rPr>
        <w:t>ly</w:t>
      </w:r>
      <w:proofErr w:type="gramEnd"/>
      <w:r>
        <w:rPr>
          <w:rFonts w:ascii="Times New Roman" w:hAnsi="Times New Roman" w:cs="Times New Roman"/>
          <w:sz w:val="24"/>
          <w:szCs w:val="24"/>
        </w:rPr>
        <w:t xml:space="preserve"> the slides should be g</w:t>
      </w:r>
      <w:r w:rsidR="00066BB3" w:rsidRPr="00502855">
        <w:rPr>
          <w:rFonts w:ascii="Times New Roman" w:hAnsi="Times New Roman" w:cs="Times New Roman"/>
          <w:sz w:val="24"/>
          <w:szCs w:val="24"/>
        </w:rPr>
        <w:t>ently rinse</w:t>
      </w:r>
      <w:r>
        <w:rPr>
          <w:rFonts w:ascii="Times New Roman" w:hAnsi="Times New Roman" w:cs="Times New Roman"/>
          <w:sz w:val="24"/>
          <w:szCs w:val="24"/>
        </w:rPr>
        <w:t>d</w:t>
      </w:r>
      <w:r w:rsidR="00066BB3" w:rsidRPr="00502855">
        <w:rPr>
          <w:rFonts w:ascii="Times New Roman" w:hAnsi="Times New Roman" w:cs="Times New Roman"/>
          <w:sz w:val="24"/>
          <w:szCs w:val="24"/>
        </w:rPr>
        <w:t xml:space="preserve"> well with tap water and air dr</w:t>
      </w:r>
      <w:r>
        <w:rPr>
          <w:rFonts w:ascii="Times New Roman" w:hAnsi="Times New Roman" w:cs="Times New Roman"/>
          <w:sz w:val="24"/>
          <w:szCs w:val="24"/>
        </w:rPr>
        <w:t>ied</w:t>
      </w:r>
      <w:r w:rsidR="00066BB3" w:rsidRPr="00502855">
        <w:rPr>
          <w:rFonts w:ascii="Times New Roman" w:hAnsi="Times New Roman" w:cs="Times New Roman"/>
          <w:sz w:val="24"/>
          <w:szCs w:val="24"/>
        </w:rPr>
        <w:t xml:space="preserve">. </w:t>
      </w:r>
    </w:p>
    <w:p w14:paraId="13C5AF28" w14:textId="77777777" w:rsidR="00066BB3" w:rsidRPr="005B7F25" w:rsidRDefault="00066BB3" w:rsidP="00066BB3">
      <w:pPr>
        <w:spacing w:line="276" w:lineRule="auto"/>
        <w:rPr>
          <w:rFonts w:ascii="Times New Roman" w:hAnsi="Times New Roman" w:cs="Times New Roman"/>
          <w:b/>
          <w:bCs/>
          <w:sz w:val="24"/>
          <w:szCs w:val="24"/>
          <w:u w:val="single"/>
        </w:rPr>
      </w:pPr>
      <w:r w:rsidRPr="005B7F25">
        <w:rPr>
          <w:rFonts w:ascii="Times New Roman" w:hAnsi="Times New Roman" w:cs="Times New Roman"/>
          <w:b/>
          <w:bCs/>
          <w:sz w:val="24"/>
          <w:szCs w:val="24"/>
          <w:u w:val="single"/>
        </w:rPr>
        <w:t>NOTE: Positive and negative control slides must be used each day for quality control purposes.</w:t>
      </w:r>
    </w:p>
    <w:p w14:paraId="3EE516A4" w14:textId="0B9E8FB2" w:rsidR="00066BB3" w:rsidRPr="00502855" w:rsidRDefault="00502855" w:rsidP="00502855">
      <w:pPr>
        <w:spacing w:line="276" w:lineRule="auto"/>
        <w:rPr>
          <w:rFonts w:ascii="Times New Roman" w:hAnsi="Times New Roman" w:cs="Times New Roman"/>
          <w:i/>
          <w:iCs/>
          <w:sz w:val="24"/>
          <w:szCs w:val="24"/>
          <w:u w:val="single"/>
        </w:rPr>
      </w:pPr>
      <w:r w:rsidRPr="00502855">
        <w:rPr>
          <w:rFonts w:ascii="Times New Roman" w:hAnsi="Times New Roman" w:cs="Times New Roman"/>
          <w:i/>
          <w:iCs/>
          <w:sz w:val="24"/>
          <w:szCs w:val="24"/>
        </w:rPr>
        <w:t>4.4</w:t>
      </w:r>
      <w:r w:rsidRPr="00502855">
        <w:rPr>
          <w:rFonts w:ascii="Times New Roman" w:hAnsi="Times New Roman" w:cs="Times New Roman"/>
          <w:i/>
          <w:iCs/>
          <w:sz w:val="24"/>
          <w:szCs w:val="24"/>
        </w:rPr>
        <w:tab/>
      </w:r>
      <w:r w:rsidR="00066BB3" w:rsidRPr="00502855">
        <w:rPr>
          <w:rFonts w:ascii="Times New Roman" w:hAnsi="Times New Roman" w:cs="Times New Roman"/>
          <w:i/>
          <w:iCs/>
          <w:sz w:val="24"/>
          <w:szCs w:val="24"/>
          <w:u w:val="single"/>
        </w:rPr>
        <w:t>Microscopic Examination of Skin Smears</w:t>
      </w:r>
    </w:p>
    <w:p w14:paraId="75A27288" w14:textId="0CF443A3" w:rsidR="00066BB3" w:rsidRPr="005B7F25" w:rsidRDefault="00066BB3" w:rsidP="00066BB3">
      <w:pPr>
        <w:pStyle w:val="ListParagraph"/>
        <w:numPr>
          <w:ilvl w:val="0"/>
          <w:numId w:val="14"/>
        </w:num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The stained smears</w:t>
      </w:r>
      <w:r w:rsidR="00502855">
        <w:rPr>
          <w:rFonts w:ascii="Times New Roman" w:hAnsi="Times New Roman" w:cs="Times New Roman"/>
          <w:sz w:val="24"/>
          <w:szCs w:val="24"/>
        </w:rPr>
        <w:t xml:space="preserve"> should be</w:t>
      </w:r>
      <w:r w:rsidRPr="005B7F25">
        <w:rPr>
          <w:rFonts w:ascii="Times New Roman" w:hAnsi="Times New Roman" w:cs="Times New Roman"/>
          <w:sz w:val="24"/>
          <w:szCs w:val="24"/>
        </w:rPr>
        <w:t xml:space="preserve"> examined with a quality microscope using the oil immersion objective (x100) to determine the total number of bacilli. </w:t>
      </w:r>
    </w:p>
    <w:p w14:paraId="7410CD41" w14:textId="7341FDA8" w:rsidR="00066BB3" w:rsidRPr="00502855" w:rsidRDefault="00066BB3" w:rsidP="00502855">
      <w:pPr>
        <w:pStyle w:val="ListParagraph"/>
        <w:numPr>
          <w:ilvl w:val="0"/>
          <w:numId w:val="14"/>
        </w:num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The same individual should read all smears for the purpose of consistency</w:t>
      </w:r>
      <w:del w:id="36" w:author="Joydeepa Darlong" w:date="2024-05-31T10:21:00Z" w16du:dateUtc="2024-05-31T04:51:00Z">
        <w:r w:rsidRPr="005B7F25" w:rsidDel="00815F54">
          <w:rPr>
            <w:rFonts w:ascii="Times New Roman" w:hAnsi="Times New Roman" w:cs="Times New Roman"/>
            <w:sz w:val="24"/>
            <w:szCs w:val="24"/>
          </w:rPr>
          <w:delText>. The smear will have similar numbers of bacilli throughout</w:delText>
        </w:r>
      </w:del>
      <w:r w:rsidRPr="005B7F25">
        <w:rPr>
          <w:rFonts w:ascii="Times New Roman" w:hAnsi="Times New Roman" w:cs="Times New Roman"/>
          <w:sz w:val="24"/>
          <w:szCs w:val="24"/>
        </w:rPr>
        <w:t>. However, four separate quadrants of the smear are examined and averaged to establish the Bacterial Index.</w:t>
      </w:r>
      <w:r w:rsidRPr="00502855">
        <w:rPr>
          <w:rFonts w:ascii="Times New Roman" w:hAnsi="Times New Roman" w:cs="Times New Roman"/>
          <w:sz w:val="24"/>
          <w:szCs w:val="24"/>
        </w:rPr>
        <w:t xml:space="preserve"> </w:t>
      </w:r>
    </w:p>
    <w:p w14:paraId="439F2E93" w14:textId="79295907" w:rsidR="00066BB3" w:rsidRPr="00502855" w:rsidRDefault="00502855" w:rsidP="00066BB3">
      <w:pPr>
        <w:spacing w:line="360" w:lineRule="auto"/>
        <w:jc w:val="both"/>
        <w:rPr>
          <w:rFonts w:ascii="Times New Roman" w:hAnsi="Times New Roman" w:cs="Times New Roman"/>
          <w:i/>
          <w:iCs/>
          <w:sz w:val="24"/>
          <w:szCs w:val="24"/>
        </w:rPr>
      </w:pPr>
      <w:r w:rsidRPr="00502855">
        <w:rPr>
          <w:rFonts w:ascii="Times New Roman" w:hAnsi="Times New Roman" w:cs="Times New Roman"/>
          <w:i/>
          <w:iCs/>
          <w:sz w:val="24"/>
          <w:szCs w:val="24"/>
        </w:rPr>
        <w:t>4.5</w:t>
      </w:r>
      <w:r w:rsidRPr="00502855">
        <w:rPr>
          <w:rFonts w:ascii="Times New Roman" w:hAnsi="Times New Roman" w:cs="Times New Roman"/>
          <w:i/>
          <w:iCs/>
          <w:sz w:val="24"/>
          <w:szCs w:val="24"/>
        </w:rPr>
        <w:tab/>
      </w:r>
      <w:r w:rsidR="00066BB3" w:rsidRPr="00502855">
        <w:rPr>
          <w:rFonts w:ascii="Times New Roman" w:hAnsi="Times New Roman" w:cs="Times New Roman"/>
          <w:i/>
          <w:iCs/>
          <w:sz w:val="24"/>
          <w:szCs w:val="24"/>
          <w:u w:val="single"/>
        </w:rPr>
        <w:t>Reporting the Bacterial Index</w:t>
      </w:r>
    </w:p>
    <w:p w14:paraId="4CCA8FE6" w14:textId="5588A160" w:rsidR="00066BB3" w:rsidRPr="005B7F25" w:rsidRDefault="00066BB3" w:rsidP="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 The results are reported on a 0 to 6+ semi-logarithmic scale using a descriptive phrase or numerical code. This is an indicator of the total bacillary load of the patient. It falls about 1 point per year during effective treatment as dead bacilli undergo lysis and are absorbed. </w:t>
      </w:r>
      <w:ins w:id="37" w:author="Joydeepa Darlong" w:date="2024-05-31T10:24:00Z" w16du:dateUtc="2024-05-31T04:54:00Z">
        <w:r w:rsidR="00A0501E">
          <w:rPr>
            <w:rFonts w:ascii="Times New Roman" w:hAnsi="Times New Roman" w:cs="Times New Roman"/>
            <w:sz w:val="24"/>
            <w:szCs w:val="24"/>
          </w:rPr>
          <w:t xml:space="preserve">In case of negative smear - </w:t>
        </w:r>
        <w:r w:rsidR="00A0501E">
          <w:rPr>
            <w:rStyle w:val="cf01"/>
          </w:rPr>
          <w:t xml:space="preserve">At least 200 fields should </w:t>
        </w:r>
      </w:ins>
      <w:ins w:id="38" w:author="Joydeepa Darlong" w:date="2024-05-31T10:25:00Z" w16du:dateUtc="2024-05-31T04:55:00Z">
        <w:r w:rsidR="009E30DC">
          <w:rPr>
            <w:rStyle w:val="cf01"/>
          </w:rPr>
          <w:t xml:space="preserve">be </w:t>
        </w:r>
      </w:ins>
      <w:ins w:id="39" w:author="Joydeepa Darlong" w:date="2024-05-31T10:24:00Z" w16du:dateUtc="2024-05-31T04:54:00Z">
        <w:r w:rsidR="00A0501E">
          <w:rPr>
            <w:rStyle w:val="cf01"/>
          </w:rPr>
          <w:t>cover</w:t>
        </w:r>
      </w:ins>
      <w:ins w:id="40" w:author="Joydeepa Darlong" w:date="2024-05-31T10:25:00Z" w16du:dateUtc="2024-05-31T04:55:00Z">
        <w:r w:rsidR="009E30DC">
          <w:rPr>
            <w:rStyle w:val="cf01"/>
          </w:rPr>
          <w:t>ed</w:t>
        </w:r>
      </w:ins>
      <w:ins w:id="41" w:author="Joydeepa Darlong" w:date="2024-05-31T10:24:00Z" w16du:dateUtc="2024-05-31T04:54:00Z">
        <w:r w:rsidR="00A0501E">
          <w:rPr>
            <w:rStyle w:val="cf01"/>
          </w:rPr>
          <w:t xml:space="preserve"> in four quadrants.</w:t>
        </w:r>
      </w:ins>
    </w:p>
    <w:p w14:paraId="11FF43DF" w14:textId="77777777" w:rsidR="00066BB3" w:rsidRPr="005B7F25" w:rsidRDefault="00066BB3" w:rsidP="00066BB3">
      <w:pPr>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05"/>
        <w:gridCol w:w="1101"/>
        <w:gridCol w:w="4910"/>
      </w:tblGrid>
      <w:tr w:rsidR="00066BB3" w:rsidRPr="005B7F25" w14:paraId="0EF9E493" w14:textId="77777777">
        <w:tc>
          <w:tcPr>
            <w:tcW w:w="3005" w:type="dxa"/>
          </w:tcPr>
          <w:p w14:paraId="08DB8946"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Very Numerous</w:t>
            </w:r>
          </w:p>
        </w:tc>
        <w:tc>
          <w:tcPr>
            <w:tcW w:w="1101" w:type="dxa"/>
          </w:tcPr>
          <w:p w14:paraId="692DEBF0"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+6 )</w:t>
            </w:r>
          </w:p>
        </w:tc>
        <w:tc>
          <w:tcPr>
            <w:tcW w:w="4910" w:type="dxa"/>
          </w:tcPr>
          <w:p w14:paraId="21C14828"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over 1000 bacilli per oil immersion field.</w:t>
            </w:r>
          </w:p>
        </w:tc>
      </w:tr>
      <w:tr w:rsidR="00066BB3" w:rsidRPr="005B7F25" w14:paraId="78DCB76E" w14:textId="77777777">
        <w:tc>
          <w:tcPr>
            <w:tcW w:w="3005" w:type="dxa"/>
          </w:tcPr>
          <w:p w14:paraId="23C29E2A"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Numerous</w:t>
            </w:r>
          </w:p>
        </w:tc>
        <w:tc>
          <w:tcPr>
            <w:tcW w:w="1101" w:type="dxa"/>
          </w:tcPr>
          <w:p w14:paraId="7C3A8506"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+5 )</w:t>
            </w:r>
          </w:p>
        </w:tc>
        <w:tc>
          <w:tcPr>
            <w:tcW w:w="4910" w:type="dxa"/>
          </w:tcPr>
          <w:p w14:paraId="6C0E3A3A"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100 to 1000 bacilli per oil immersion field.</w:t>
            </w:r>
          </w:p>
        </w:tc>
      </w:tr>
      <w:tr w:rsidR="00066BB3" w:rsidRPr="005B7F25" w14:paraId="152EB2A4" w14:textId="77777777">
        <w:trPr>
          <w:trHeight w:val="295"/>
        </w:trPr>
        <w:tc>
          <w:tcPr>
            <w:tcW w:w="3005" w:type="dxa"/>
          </w:tcPr>
          <w:p w14:paraId="4675FA9C"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Moderate</w:t>
            </w:r>
          </w:p>
        </w:tc>
        <w:tc>
          <w:tcPr>
            <w:tcW w:w="1101" w:type="dxa"/>
          </w:tcPr>
          <w:p w14:paraId="371C120E"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+4 )</w:t>
            </w:r>
          </w:p>
        </w:tc>
        <w:tc>
          <w:tcPr>
            <w:tcW w:w="4910" w:type="dxa"/>
          </w:tcPr>
          <w:p w14:paraId="4AED85B1" w14:textId="77777777" w:rsidR="00066BB3" w:rsidRPr="005B7F25" w:rsidRDefault="00066BB3">
            <w:pPr>
              <w:spacing w:after="160" w:line="360"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10 to 100 bacilli per oil immersion field. </w:t>
            </w:r>
          </w:p>
        </w:tc>
      </w:tr>
      <w:tr w:rsidR="00066BB3" w:rsidRPr="005B7F25" w14:paraId="4FC93C78" w14:textId="77777777">
        <w:tc>
          <w:tcPr>
            <w:tcW w:w="3005" w:type="dxa"/>
          </w:tcPr>
          <w:p w14:paraId="3B88012A"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Few</w:t>
            </w:r>
          </w:p>
        </w:tc>
        <w:tc>
          <w:tcPr>
            <w:tcW w:w="1101" w:type="dxa"/>
          </w:tcPr>
          <w:p w14:paraId="6BA17BF3"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+3)</w:t>
            </w:r>
          </w:p>
        </w:tc>
        <w:tc>
          <w:tcPr>
            <w:tcW w:w="4910" w:type="dxa"/>
          </w:tcPr>
          <w:p w14:paraId="2D1D155C"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1 to 10 bacilli per oil immersion field.</w:t>
            </w:r>
          </w:p>
        </w:tc>
      </w:tr>
      <w:tr w:rsidR="00066BB3" w:rsidRPr="005B7F25" w14:paraId="7EA75FE4" w14:textId="77777777">
        <w:tc>
          <w:tcPr>
            <w:tcW w:w="3005" w:type="dxa"/>
          </w:tcPr>
          <w:p w14:paraId="76219D75"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Very few</w:t>
            </w:r>
          </w:p>
        </w:tc>
        <w:tc>
          <w:tcPr>
            <w:tcW w:w="1101" w:type="dxa"/>
          </w:tcPr>
          <w:p w14:paraId="02A297DB"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+2 )</w:t>
            </w:r>
          </w:p>
        </w:tc>
        <w:tc>
          <w:tcPr>
            <w:tcW w:w="4910" w:type="dxa"/>
          </w:tcPr>
          <w:p w14:paraId="32A853E6" w14:textId="77777777" w:rsidR="00066BB3" w:rsidRPr="005B7F25" w:rsidRDefault="00066BB3">
            <w:pPr>
              <w:spacing w:after="160" w:line="360" w:lineRule="auto"/>
              <w:jc w:val="both"/>
              <w:rPr>
                <w:rFonts w:ascii="Times New Roman" w:hAnsi="Times New Roman" w:cs="Times New Roman"/>
                <w:sz w:val="24"/>
                <w:szCs w:val="24"/>
              </w:rPr>
            </w:pPr>
            <w:r w:rsidRPr="005B7F25">
              <w:rPr>
                <w:rFonts w:ascii="Times New Roman" w:hAnsi="Times New Roman" w:cs="Times New Roman"/>
                <w:sz w:val="24"/>
                <w:szCs w:val="24"/>
              </w:rPr>
              <w:t>1 to 10 bacilli per 10 fields.</w:t>
            </w:r>
          </w:p>
        </w:tc>
      </w:tr>
      <w:tr w:rsidR="00066BB3" w:rsidRPr="005B7F25" w14:paraId="793F0464" w14:textId="77777777">
        <w:tc>
          <w:tcPr>
            <w:tcW w:w="3005" w:type="dxa"/>
          </w:tcPr>
          <w:p w14:paraId="7616ADA7"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Rare</w:t>
            </w:r>
          </w:p>
        </w:tc>
        <w:tc>
          <w:tcPr>
            <w:tcW w:w="1101" w:type="dxa"/>
          </w:tcPr>
          <w:p w14:paraId="5F10DB5F"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+1)</w:t>
            </w:r>
          </w:p>
        </w:tc>
        <w:tc>
          <w:tcPr>
            <w:tcW w:w="4910" w:type="dxa"/>
          </w:tcPr>
          <w:p w14:paraId="24BCC785" w14:textId="77777777" w:rsidR="00066BB3" w:rsidRPr="005B7F25" w:rsidRDefault="00066BB3">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1 to 10 bacilli per 100 fields.</w:t>
            </w:r>
          </w:p>
        </w:tc>
      </w:tr>
      <w:tr w:rsidR="00066BB3" w:rsidRPr="005B7F25" w14:paraId="0B08C405" w14:textId="77777777">
        <w:tc>
          <w:tcPr>
            <w:tcW w:w="3005" w:type="dxa"/>
          </w:tcPr>
          <w:p w14:paraId="019870AF" w14:textId="77777777" w:rsidR="00066BB3" w:rsidRPr="00502855" w:rsidRDefault="00066BB3">
            <w:pPr>
              <w:spacing w:line="360" w:lineRule="auto"/>
              <w:jc w:val="both"/>
              <w:rPr>
                <w:rFonts w:ascii="Times New Roman" w:hAnsi="Times New Roman" w:cs="Times New Roman"/>
                <w:sz w:val="24"/>
                <w:szCs w:val="24"/>
                <w:highlight w:val="yellow"/>
              </w:rPr>
            </w:pPr>
            <w:r w:rsidRPr="00502855">
              <w:rPr>
                <w:rFonts w:ascii="Times New Roman" w:hAnsi="Times New Roman" w:cs="Times New Roman"/>
                <w:sz w:val="24"/>
                <w:szCs w:val="24"/>
                <w:highlight w:val="yellow"/>
              </w:rPr>
              <w:t>None found</w:t>
            </w:r>
          </w:p>
        </w:tc>
        <w:tc>
          <w:tcPr>
            <w:tcW w:w="1101" w:type="dxa"/>
          </w:tcPr>
          <w:p w14:paraId="5027A2E5" w14:textId="77777777" w:rsidR="00066BB3" w:rsidRPr="00502855" w:rsidRDefault="00066BB3">
            <w:pPr>
              <w:spacing w:line="360" w:lineRule="auto"/>
              <w:jc w:val="both"/>
              <w:rPr>
                <w:rFonts w:ascii="Times New Roman" w:hAnsi="Times New Roman" w:cs="Times New Roman"/>
                <w:sz w:val="24"/>
                <w:szCs w:val="24"/>
                <w:highlight w:val="yellow"/>
              </w:rPr>
            </w:pPr>
            <w:r w:rsidRPr="00502855">
              <w:rPr>
                <w:rFonts w:ascii="Times New Roman" w:hAnsi="Times New Roman" w:cs="Times New Roman"/>
                <w:sz w:val="24"/>
                <w:szCs w:val="24"/>
                <w:highlight w:val="yellow"/>
              </w:rPr>
              <w:t>( NF )</w:t>
            </w:r>
          </w:p>
        </w:tc>
        <w:tc>
          <w:tcPr>
            <w:tcW w:w="4910" w:type="dxa"/>
          </w:tcPr>
          <w:p w14:paraId="1BA10350" w14:textId="77777777" w:rsidR="00066BB3" w:rsidRPr="00502855" w:rsidRDefault="00066BB3">
            <w:pPr>
              <w:spacing w:after="160" w:line="360" w:lineRule="auto"/>
              <w:jc w:val="both"/>
              <w:rPr>
                <w:rFonts w:ascii="Times New Roman" w:hAnsi="Times New Roman" w:cs="Times New Roman"/>
                <w:sz w:val="24"/>
                <w:szCs w:val="24"/>
                <w:highlight w:val="yellow"/>
              </w:rPr>
            </w:pPr>
            <w:r w:rsidRPr="00502855">
              <w:rPr>
                <w:rFonts w:ascii="Times New Roman" w:hAnsi="Times New Roman" w:cs="Times New Roman"/>
                <w:sz w:val="24"/>
                <w:szCs w:val="24"/>
                <w:highlight w:val="yellow"/>
              </w:rPr>
              <w:t>No AFB seen on entire site.</w:t>
            </w:r>
          </w:p>
        </w:tc>
      </w:tr>
    </w:tbl>
    <w:p w14:paraId="6A54B0E1" w14:textId="77777777" w:rsidR="00066BB3" w:rsidRPr="005B7F25" w:rsidRDefault="00066BB3" w:rsidP="00066BB3">
      <w:pPr>
        <w:spacing w:line="360" w:lineRule="auto"/>
        <w:jc w:val="both"/>
        <w:rPr>
          <w:rFonts w:ascii="Times New Roman" w:hAnsi="Times New Roman" w:cs="Times New Roman"/>
          <w:sz w:val="24"/>
          <w:szCs w:val="24"/>
        </w:rPr>
      </w:pPr>
    </w:p>
    <w:p w14:paraId="23BE41EC" w14:textId="7AEEE740" w:rsidR="00F35207" w:rsidRPr="007221B7" w:rsidRDefault="00F35207" w:rsidP="00066BB3">
      <w:pPr>
        <w:pStyle w:val="ListParagraph"/>
        <w:shd w:val="clear" w:color="auto" w:fill="FFFFFF"/>
        <w:spacing w:after="0" w:line="240" w:lineRule="auto"/>
        <w:ind w:left="1440"/>
        <w:textAlignment w:val="baseline"/>
        <w:rPr>
          <w:rFonts w:ascii="Times New Roman" w:eastAsia="Times New Roman" w:hAnsi="Times New Roman" w:cs="Times New Roman"/>
          <w:kern w:val="0"/>
          <w:sz w:val="24"/>
          <w:szCs w:val="24"/>
          <w:bdr w:val="none" w:sz="0" w:space="0" w:color="auto" w:frame="1"/>
          <w:lang w:eastAsia="en-IN"/>
          <w14:ligatures w14:val="none"/>
        </w:rPr>
      </w:pPr>
    </w:p>
    <w:p w14:paraId="467546CE" w14:textId="77777777" w:rsidR="0096207C" w:rsidRDefault="0096207C" w:rsidP="00502855">
      <w:pPr>
        <w:spacing w:line="276" w:lineRule="auto"/>
        <w:jc w:val="center"/>
        <w:rPr>
          <w:rFonts w:ascii="Times New Roman" w:hAnsi="Times New Roman" w:cs="Times New Roman"/>
          <w:b/>
          <w:bCs/>
          <w:sz w:val="24"/>
          <w:szCs w:val="24"/>
          <w:u w:val="single"/>
        </w:rPr>
      </w:pPr>
    </w:p>
    <w:p w14:paraId="2599AEB8" w14:textId="7E881AB3" w:rsidR="00502855" w:rsidRPr="00502855" w:rsidRDefault="00502855" w:rsidP="00502855">
      <w:pPr>
        <w:spacing w:line="276" w:lineRule="auto"/>
        <w:jc w:val="center"/>
        <w:rPr>
          <w:rFonts w:ascii="Times New Roman" w:hAnsi="Times New Roman" w:cs="Times New Roman"/>
          <w:b/>
          <w:bCs/>
          <w:sz w:val="24"/>
          <w:szCs w:val="24"/>
          <w:u w:val="single"/>
        </w:rPr>
      </w:pPr>
      <w:r w:rsidRPr="00502855">
        <w:rPr>
          <w:rFonts w:ascii="Times New Roman" w:hAnsi="Times New Roman" w:cs="Times New Roman"/>
          <w:b/>
          <w:bCs/>
          <w:sz w:val="24"/>
          <w:szCs w:val="24"/>
          <w:u w:val="single"/>
        </w:rPr>
        <w:t>Appendix 1</w:t>
      </w:r>
    </w:p>
    <w:p w14:paraId="13F5CCD5" w14:textId="3AD8AE0B" w:rsidR="00502855" w:rsidRPr="005B7F25" w:rsidRDefault="00502855" w:rsidP="00502855">
      <w:pPr>
        <w:spacing w:line="276" w:lineRule="auto"/>
        <w:rPr>
          <w:rFonts w:ascii="Times New Roman" w:hAnsi="Times New Roman" w:cs="Times New Roman"/>
          <w:sz w:val="24"/>
          <w:szCs w:val="24"/>
          <w:u w:val="single"/>
        </w:rPr>
      </w:pPr>
      <w:r w:rsidRPr="005B7F25">
        <w:rPr>
          <w:rFonts w:ascii="Times New Roman" w:hAnsi="Times New Roman" w:cs="Times New Roman"/>
          <w:sz w:val="24"/>
          <w:szCs w:val="24"/>
          <w:u w:val="single"/>
        </w:rPr>
        <w:t xml:space="preserve">Z-N </w:t>
      </w:r>
      <w:proofErr w:type="spellStart"/>
      <w:r w:rsidRPr="005B7F25">
        <w:rPr>
          <w:rFonts w:ascii="Times New Roman" w:hAnsi="Times New Roman" w:cs="Times New Roman"/>
          <w:sz w:val="24"/>
          <w:szCs w:val="24"/>
          <w:u w:val="single"/>
        </w:rPr>
        <w:t>Carbol</w:t>
      </w:r>
      <w:proofErr w:type="spellEnd"/>
      <w:r w:rsidRPr="005B7F25">
        <w:rPr>
          <w:rFonts w:ascii="Times New Roman" w:hAnsi="Times New Roman" w:cs="Times New Roman"/>
          <w:sz w:val="24"/>
          <w:szCs w:val="24"/>
          <w:u w:val="single"/>
        </w:rPr>
        <w:t xml:space="preserve"> Fuchsin Stain: </w:t>
      </w:r>
    </w:p>
    <w:p w14:paraId="57BFBF59"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Basic fuchsin --------------------------- 1.0 gm.</w:t>
      </w:r>
    </w:p>
    <w:p w14:paraId="721CAD78"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Phenol crystals (melted)----------------5.0 </w:t>
      </w:r>
      <w:proofErr w:type="spellStart"/>
      <w:r w:rsidRPr="005B7F25">
        <w:rPr>
          <w:rFonts w:ascii="Times New Roman" w:hAnsi="Times New Roman" w:cs="Times New Roman"/>
          <w:sz w:val="20"/>
          <w:szCs w:val="20"/>
        </w:rPr>
        <w:t>mL.</w:t>
      </w:r>
      <w:proofErr w:type="spellEnd"/>
      <w:r w:rsidRPr="005B7F25">
        <w:rPr>
          <w:rFonts w:ascii="Times New Roman" w:hAnsi="Times New Roman" w:cs="Times New Roman"/>
          <w:sz w:val="20"/>
          <w:szCs w:val="20"/>
        </w:rPr>
        <w:t xml:space="preserve"> </w:t>
      </w:r>
    </w:p>
    <w:p w14:paraId="5137C343"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95% ethanol --------------------------- 10.0 </w:t>
      </w:r>
      <w:proofErr w:type="spellStart"/>
      <w:r w:rsidRPr="005B7F25">
        <w:rPr>
          <w:rFonts w:ascii="Times New Roman" w:hAnsi="Times New Roman" w:cs="Times New Roman"/>
          <w:sz w:val="20"/>
          <w:szCs w:val="20"/>
        </w:rPr>
        <w:t>mL.</w:t>
      </w:r>
      <w:proofErr w:type="spellEnd"/>
      <w:r w:rsidRPr="005B7F25">
        <w:rPr>
          <w:rFonts w:ascii="Times New Roman" w:hAnsi="Times New Roman" w:cs="Times New Roman"/>
          <w:sz w:val="20"/>
          <w:szCs w:val="20"/>
        </w:rPr>
        <w:t xml:space="preserve"> </w:t>
      </w:r>
    </w:p>
    <w:p w14:paraId="634AC61E"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Water, to make ---------------------- 100.0 </w:t>
      </w:r>
      <w:proofErr w:type="spellStart"/>
      <w:r w:rsidRPr="005B7F25">
        <w:rPr>
          <w:rFonts w:ascii="Times New Roman" w:hAnsi="Times New Roman" w:cs="Times New Roman"/>
          <w:sz w:val="20"/>
          <w:szCs w:val="20"/>
        </w:rPr>
        <w:t>mL.</w:t>
      </w:r>
      <w:proofErr w:type="spellEnd"/>
      <w:r w:rsidRPr="005B7F25">
        <w:rPr>
          <w:rFonts w:ascii="Times New Roman" w:hAnsi="Times New Roman" w:cs="Times New Roman"/>
          <w:sz w:val="20"/>
          <w:szCs w:val="20"/>
        </w:rPr>
        <w:t xml:space="preserve"> </w:t>
      </w:r>
    </w:p>
    <w:p w14:paraId="469F5280" w14:textId="77777777" w:rsidR="00502855" w:rsidRPr="005B7F25" w:rsidRDefault="00502855" w:rsidP="00502855">
      <w:pPr>
        <w:spacing w:line="276" w:lineRule="auto"/>
        <w:rPr>
          <w:rFonts w:ascii="Times New Roman" w:hAnsi="Times New Roman" w:cs="Times New Roman"/>
          <w:sz w:val="24"/>
          <w:szCs w:val="24"/>
        </w:rPr>
      </w:pPr>
      <w:r w:rsidRPr="005B7F25">
        <w:rPr>
          <w:rFonts w:ascii="Times New Roman" w:hAnsi="Times New Roman" w:cs="Times New Roman"/>
          <w:sz w:val="24"/>
          <w:szCs w:val="24"/>
        </w:rPr>
        <w:t xml:space="preserve">Dissolve stain in alcohol, and then add phenol/water mixture. Let stand overnight before use. Store in dark brown bottle. Stable for 1 year. </w:t>
      </w:r>
    </w:p>
    <w:p w14:paraId="692CDE07" w14:textId="77777777" w:rsidR="00502855" w:rsidRPr="005B7F25" w:rsidRDefault="00502855" w:rsidP="00502855">
      <w:pPr>
        <w:spacing w:line="276" w:lineRule="auto"/>
        <w:rPr>
          <w:rFonts w:ascii="Times New Roman" w:hAnsi="Times New Roman" w:cs="Times New Roman"/>
          <w:sz w:val="24"/>
          <w:szCs w:val="24"/>
          <w:u w:val="single"/>
        </w:rPr>
      </w:pPr>
      <w:r w:rsidRPr="005B7F25">
        <w:rPr>
          <w:rFonts w:ascii="Times New Roman" w:hAnsi="Times New Roman" w:cs="Times New Roman"/>
          <w:sz w:val="24"/>
          <w:szCs w:val="24"/>
          <w:u w:val="single"/>
        </w:rPr>
        <w:t xml:space="preserve">Acid alcohol: </w:t>
      </w:r>
    </w:p>
    <w:p w14:paraId="794E9119"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Conc. HCl ------------------------------ 2.0 </w:t>
      </w:r>
      <w:proofErr w:type="spellStart"/>
      <w:r w:rsidRPr="005B7F25">
        <w:rPr>
          <w:rFonts w:ascii="Times New Roman" w:hAnsi="Times New Roman" w:cs="Times New Roman"/>
          <w:sz w:val="20"/>
          <w:szCs w:val="20"/>
        </w:rPr>
        <w:t>mL.</w:t>
      </w:r>
      <w:proofErr w:type="spellEnd"/>
      <w:r w:rsidRPr="005B7F25">
        <w:rPr>
          <w:rFonts w:ascii="Times New Roman" w:hAnsi="Times New Roman" w:cs="Times New Roman"/>
          <w:sz w:val="20"/>
          <w:szCs w:val="20"/>
        </w:rPr>
        <w:t xml:space="preserve"> </w:t>
      </w:r>
    </w:p>
    <w:p w14:paraId="56217520"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95% ethanol -------------------------- 98.0 </w:t>
      </w:r>
      <w:proofErr w:type="spellStart"/>
      <w:r w:rsidRPr="005B7F25">
        <w:rPr>
          <w:rFonts w:ascii="Times New Roman" w:hAnsi="Times New Roman" w:cs="Times New Roman"/>
          <w:sz w:val="20"/>
          <w:szCs w:val="20"/>
        </w:rPr>
        <w:t>mL.</w:t>
      </w:r>
      <w:proofErr w:type="spellEnd"/>
      <w:r w:rsidRPr="005B7F25">
        <w:rPr>
          <w:rFonts w:ascii="Times New Roman" w:hAnsi="Times New Roman" w:cs="Times New Roman"/>
          <w:sz w:val="20"/>
          <w:szCs w:val="20"/>
        </w:rPr>
        <w:t xml:space="preserve"> </w:t>
      </w:r>
    </w:p>
    <w:p w14:paraId="5C972F01" w14:textId="77777777" w:rsidR="00502855" w:rsidRPr="005B7F25" w:rsidRDefault="00502855" w:rsidP="00502855">
      <w:pPr>
        <w:spacing w:line="276" w:lineRule="auto"/>
        <w:rPr>
          <w:rFonts w:ascii="Times New Roman" w:hAnsi="Times New Roman" w:cs="Times New Roman"/>
          <w:sz w:val="24"/>
          <w:szCs w:val="24"/>
          <w:u w:val="single"/>
        </w:rPr>
      </w:pPr>
      <w:r w:rsidRPr="005B7F25">
        <w:rPr>
          <w:rFonts w:ascii="Times New Roman" w:hAnsi="Times New Roman" w:cs="Times New Roman"/>
          <w:sz w:val="24"/>
          <w:szCs w:val="24"/>
          <w:u w:val="single"/>
        </w:rPr>
        <w:t>Alkaline Methylene Blue:</w:t>
      </w:r>
    </w:p>
    <w:p w14:paraId="2EF32629"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KOH (10%) -------------------------- 0.10 mL</w:t>
      </w:r>
    </w:p>
    <w:p w14:paraId="410BC2D8"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Methylene blue ---------------------- 0.35 gm. </w:t>
      </w:r>
    </w:p>
    <w:p w14:paraId="7B3EAB09"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95% ethanol ---------------------------30.0 </w:t>
      </w:r>
      <w:proofErr w:type="spellStart"/>
      <w:r w:rsidRPr="005B7F25">
        <w:rPr>
          <w:rFonts w:ascii="Times New Roman" w:hAnsi="Times New Roman" w:cs="Times New Roman"/>
          <w:sz w:val="20"/>
          <w:szCs w:val="20"/>
        </w:rPr>
        <w:t>mL.</w:t>
      </w:r>
      <w:proofErr w:type="spellEnd"/>
    </w:p>
    <w:p w14:paraId="2E347EEB" w14:textId="77777777" w:rsidR="00502855" w:rsidRPr="005B7F25" w:rsidRDefault="00502855" w:rsidP="0050285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Water to make -----------------------100.0 </w:t>
      </w:r>
      <w:proofErr w:type="spellStart"/>
      <w:r w:rsidRPr="005B7F25">
        <w:rPr>
          <w:rFonts w:ascii="Times New Roman" w:hAnsi="Times New Roman" w:cs="Times New Roman"/>
          <w:sz w:val="20"/>
          <w:szCs w:val="20"/>
        </w:rPr>
        <w:t>mL.</w:t>
      </w:r>
      <w:proofErr w:type="spellEnd"/>
      <w:r w:rsidRPr="005B7F25">
        <w:rPr>
          <w:rFonts w:ascii="Times New Roman" w:hAnsi="Times New Roman" w:cs="Times New Roman"/>
          <w:sz w:val="20"/>
          <w:szCs w:val="20"/>
        </w:rPr>
        <w:t xml:space="preserve"> </w:t>
      </w:r>
    </w:p>
    <w:p w14:paraId="2EF5C095" w14:textId="77777777" w:rsidR="00502855" w:rsidRPr="005B7F25" w:rsidRDefault="00502855" w:rsidP="00502855">
      <w:pPr>
        <w:spacing w:line="276" w:lineRule="auto"/>
        <w:rPr>
          <w:rFonts w:ascii="Times New Roman" w:hAnsi="Times New Roman" w:cs="Times New Roman"/>
          <w:sz w:val="24"/>
          <w:szCs w:val="24"/>
        </w:rPr>
      </w:pPr>
      <w:r w:rsidRPr="005B7F25">
        <w:rPr>
          <w:rFonts w:ascii="Times New Roman" w:hAnsi="Times New Roman" w:cs="Times New Roman"/>
          <w:sz w:val="24"/>
          <w:szCs w:val="24"/>
        </w:rPr>
        <w:t>Dissolve the stain in the alcohol, then add the KOH and water mixture and allow to sit overnight. Filter before use.</w:t>
      </w:r>
    </w:p>
    <w:p w14:paraId="54F3C5A9" w14:textId="77777777" w:rsidR="00F35207" w:rsidRPr="00BC328C" w:rsidRDefault="00F35207" w:rsidP="00F35207">
      <w:pPr>
        <w:pStyle w:val="ListParagraph"/>
        <w:jc w:val="both"/>
        <w:rPr>
          <w:rFonts w:ascii="Times New Roman" w:hAnsi="Times New Roman" w:cs="Times New Roman"/>
          <w:sz w:val="24"/>
          <w:szCs w:val="24"/>
        </w:rPr>
      </w:pPr>
    </w:p>
    <w:p w14:paraId="282E08B6" w14:textId="26F2D6D0" w:rsidR="00F35207" w:rsidRPr="00F35207" w:rsidRDefault="00F35207" w:rsidP="00F35207">
      <w:pPr>
        <w:shd w:val="clear" w:color="auto" w:fill="FFFFFF"/>
        <w:spacing w:after="0" w:line="360" w:lineRule="auto"/>
        <w:rPr>
          <w:rFonts w:ascii="Times New Roman" w:hAnsi="Times New Roman" w:cs="Times New Roman"/>
          <w:b/>
          <w:bCs/>
          <w:i/>
          <w:iCs/>
          <w:sz w:val="24"/>
          <w:szCs w:val="24"/>
        </w:rPr>
      </w:pPr>
    </w:p>
    <w:p w14:paraId="4B071670" w14:textId="68D0CA2F" w:rsidR="00917BE0" w:rsidRPr="00F35207" w:rsidRDefault="00F35207" w:rsidP="00F35207">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ab/>
      </w:r>
    </w:p>
    <w:p w14:paraId="07998AA1" w14:textId="77777777" w:rsidR="00917BE0" w:rsidRPr="00917BE0" w:rsidRDefault="00917BE0" w:rsidP="00917BE0">
      <w:pPr>
        <w:spacing w:after="0" w:line="360" w:lineRule="auto"/>
        <w:ind w:right="-165"/>
        <w:jc w:val="both"/>
        <w:rPr>
          <w:rFonts w:ascii="Times New Roman" w:eastAsia="Times New Roman" w:hAnsi="Times New Roman" w:cs="Times New Roman"/>
          <w:b/>
          <w:bCs/>
          <w:kern w:val="0"/>
          <w:sz w:val="24"/>
          <w:szCs w:val="24"/>
          <w:lang w:val="en-GB" w:eastAsia="en-GB"/>
          <w14:ligatures w14:val="none"/>
        </w:rPr>
      </w:pPr>
    </w:p>
    <w:p w14:paraId="0789367C" w14:textId="4674ED7C" w:rsidR="00917BE0" w:rsidRDefault="00917BE0" w:rsidP="00917BE0">
      <w:pPr>
        <w:spacing w:after="0" w:line="360" w:lineRule="auto"/>
        <w:ind w:right="-165"/>
        <w:jc w:val="both"/>
        <w:rPr>
          <w:rFonts w:ascii="Times New Roman" w:eastAsia="Times New Roman" w:hAnsi="Times New Roman" w:cs="Times New Roman"/>
          <w:kern w:val="0"/>
          <w:sz w:val="24"/>
          <w:szCs w:val="24"/>
          <w:lang w:val="en-GB" w:eastAsia="en-GB"/>
          <w14:ligatures w14:val="none"/>
        </w:rPr>
      </w:pPr>
    </w:p>
    <w:p w14:paraId="2C8115A8" w14:textId="41222E10" w:rsidR="00917BE0" w:rsidRPr="00917BE0" w:rsidRDefault="00917BE0" w:rsidP="00917BE0">
      <w:pPr>
        <w:spacing w:after="0" w:line="360" w:lineRule="auto"/>
        <w:ind w:right="-165"/>
        <w:jc w:val="both"/>
        <w:rPr>
          <w:rFonts w:ascii="Times New Roman" w:eastAsia="Times New Roman" w:hAnsi="Times New Roman" w:cs="Times New Roman"/>
          <w:b/>
          <w:bCs/>
          <w:kern w:val="0"/>
          <w:sz w:val="24"/>
          <w:szCs w:val="24"/>
          <w:lang w:val="en-GB" w:eastAsia="en-GB"/>
          <w14:ligatures w14:val="none"/>
        </w:rPr>
      </w:pPr>
    </w:p>
    <w:p w14:paraId="065540D5" w14:textId="15107680" w:rsidR="00917BE0" w:rsidRDefault="00917BE0" w:rsidP="00917BE0">
      <w:pPr>
        <w:spacing w:after="0" w:line="360" w:lineRule="auto"/>
        <w:ind w:right="-165"/>
        <w:jc w:val="both"/>
        <w:rPr>
          <w:rFonts w:ascii="Times New Roman" w:hAnsi="Times New Roman" w:cs="Times New Roman"/>
        </w:rPr>
      </w:pPr>
    </w:p>
    <w:p w14:paraId="3A8147BF" w14:textId="77777777" w:rsidR="00A22860" w:rsidRPr="00A22860" w:rsidRDefault="00A22860" w:rsidP="00A22860">
      <w:pPr>
        <w:rPr>
          <w:rFonts w:ascii="Times New Roman" w:hAnsi="Times New Roman" w:cs="Times New Roman"/>
        </w:rPr>
      </w:pPr>
    </w:p>
    <w:sectPr w:rsidR="00A22860" w:rsidRPr="00A22860" w:rsidSect="00650EA4">
      <w:headerReference w:type="default" r:id="rId11"/>
      <w:footerReference w:type="default" r:id="rId12"/>
      <w:pgSz w:w="11906" w:h="16838"/>
      <w:pgMar w:top="1440" w:right="1133" w:bottom="1440" w:left="1440" w:header="708" w:footer="708" w:gutter="0"/>
      <w:cols w:space="708"/>
      <w:docGrid w:linePitch="360"/>
      <w:sectPrChange w:id="42" w:author="Joydeepa Darlong" w:date="2024-05-31T10:20:00Z" w16du:dateUtc="2024-05-31T04:50:00Z">
        <w:sectPr w:rsidR="00A22860" w:rsidRPr="00A22860" w:rsidSect="00650EA4">
          <w:pgMar w:top="1440" w:right="1440" w:bottom="1440" w:left="1440"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DF5C6" w14:textId="77777777" w:rsidR="007F4631" w:rsidRDefault="007F4631" w:rsidP="00502855">
      <w:pPr>
        <w:spacing w:after="0" w:line="240" w:lineRule="auto"/>
      </w:pPr>
      <w:r>
        <w:separator/>
      </w:r>
    </w:p>
  </w:endnote>
  <w:endnote w:type="continuationSeparator" w:id="0">
    <w:p w14:paraId="1C758A02" w14:textId="77777777" w:rsidR="007F4631" w:rsidRDefault="007F4631" w:rsidP="00502855">
      <w:pPr>
        <w:spacing w:after="0" w:line="240" w:lineRule="auto"/>
      </w:pPr>
      <w:r>
        <w:continuationSeparator/>
      </w:r>
    </w:p>
  </w:endnote>
  <w:endnote w:type="continuationNotice" w:id="1">
    <w:p w14:paraId="76824250" w14:textId="77777777" w:rsidR="007F4631" w:rsidRDefault="007F46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310917"/>
      <w:docPartObj>
        <w:docPartGallery w:val="Page Numbers (Bottom of Page)"/>
        <w:docPartUnique/>
      </w:docPartObj>
    </w:sdtPr>
    <w:sdtEndPr>
      <w:rPr>
        <w:noProof/>
      </w:rPr>
    </w:sdtEndPr>
    <w:sdtContent>
      <w:p w14:paraId="5F6288DB" w14:textId="42EFC90E" w:rsidR="0096207C" w:rsidRDefault="0096207C" w:rsidP="00650EA4">
        <w:pPr>
          <w:pStyle w:val="Footer"/>
        </w:pPr>
        <w:r>
          <w:fldChar w:fldCharType="begin"/>
        </w:r>
        <w:r>
          <w:instrText xml:space="preserve"> PAGE   \* MERGEFORMAT </w:instrText>
        </w:r>
        <w:r>
          <w:fldChar w:fldCharType="separate"/>
        </w:r>
        <w:r>
          <w:rPr>
            <w:noProof/>
          </w:rPr>
          <w:t>2</w:t>
        </w:r>
        <w:r>
          <w:rPr>
            <w:noProof/>
          </w:rPr>
          <w:fldChar w:fldCharType="end"/>
        </w:r>
      </w:p>
    </w:sdtContent>
  </w:sdt>
  <w:p w14:paraId="1BCBE9EF" w14:textId="77777777" w:rsidR="0096207C" w:rsidRDefault="009620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0BFC7" w14:textId="77777777" w:rsidR="007F4631" w:rsidRDefault="007F4631" w:rsidP="00502855">
      <w:pPr>
        <w:spacing w:after="0" w:line="240" w:lineRule="auto"/>
      </w:pPr>
      <w:r>
        <w:separator/>
      </w:r>
    </w:p>
  </w:footnote>
  <w:footnote w:type="continuationSeparator" w:id="0">
    <w:p w14:paraId="46211AA4" w14:textId="77777777" w:rsidR="007F4631" w:rsidRDefault="007F4631" w:rsidP="00502855">
      <w:pPr>
        <w:spacing w:after="0" w:line="240" w:lineRule="auto"/>
      </w:pPr>
      <w:r>
        <w:continuationSeparator/>
      </w:r>
    </w:p>
  </w:footnote>
  <w:footnote w:type="continuationNotice" w:id="1">
    <w:p w14:paraId="69B458D4" w14:textId="77777777" w:rsidR="007F4631" w:rsidRDefault="007F46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321C3" w14:textId="77777777" w:rsidR="00502855" w:rsidRDefault="00502855" w:rsidP="00502855">
    <w:pPr>
      <w:pStyle w:val="Header"/>
      <w:rPr>
        <w:i/>
        <w:iCs/>
      </w:rPr>
    </w:pPr>
    <w:r>
      <w:rPr>
        <w:i/>
        <w:iCs/>
        <w:noProof/>
      </w:rPr>
      <w:drawing>
        <wp:inline distT="0" distB="0" distL="0" distR="0" wp14:anchorId="6472E066" wp14:editId="2617897E">
          <wp:extent cx="576893" cy="544026"/>
          <wp:effectExtent l="0" t="0" r="0" b="8890"/>
          <wp:docPr id="1263126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proofErr w:type="spellStart"/>
    <w:r w:rsidRPr="202E6CC0">
      <w:rPr>
        <w:i/>
        <w:iCs/>
      </w:rPr>
      <w:t>SOP_</w:t>
    </w:r>
    <w:r>
      <w:rPr>
        <w:i/>
        <w:iCs/>
      </w:rPr>
      <w:t>Slit</w:t>
    </w:r>
    <w:proofErr w:type="spellEnd"/>
    <w:r>
      <w:rPr>
        <w:i/>
        <w:iCs/>
      </w:rPr>
      <w:t xml:space="preserve"> skin </w:t>
    </w:r>
    <w:proofErr w:type="spellStart"/>
    <w:r>
      <w:rPr>
        <w:i/>
        <w:iCs/>
      </w:rPr>
      <w:t>smear</w:t>
    </w:r>
    <w:r w:rsidRPr="202E6CC0">
      <w:rPr>
        <w:i/>
        <w:iCs/>
      </w:rPr>
      <w:t>_ver</w:t>
    </w:r>
    <w:proofErr w:type="spellEnd"/>
    <w:r w:rsidRPr="202E6CC0">
      <w:rPr>
        <w:i/>
        <w:iCs/>
      </w:rPr>
      <w:t xml:space="preserve"> 1.0</w:t>
    </w:r>
    <w:r>
      <w:rPr>
        <w:i/>
        <w:iCs/>
      </w:rPr>
      <w:t xml:space="preserve">                         </w:t>
    </w:r>
    <w:r>
      <w:rPr>
        <w:i/>
        <w:iCs/>
        <w:noProof/>
      </w:rPr>
      <w:drawing>
        <wp:inline distT="0" distB="0" distL="0" distR="0" wp14:anchorId="7002687C" wp14:editId="276F425A">
          <wp:extent cx="1363980" cy="495966"/>
          <wp:effectExtent l="0" t="0" r="7620" b="0"/>
          <wp:docPr id="14182833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0353" cy="520101"/>
                  </a:xfrm>
                  <a:prstGeom prst="rect">
                    <a:avLst/>
                  </a:prstGeom>
                  <a:noFill/>
                </pic:spPr>
              </pic:pic>
            </a:graphicData>
          </a:graphic>
        </wp:inline>
      </w:drawing>
    </w:r>
    <w:r>
      <w:rPr>
        <w:i/>
        <w:iCs/>
      </w:rPr>
      <w:t xml:space="preserve">  </w:t>
    </w:r>
  </w:p>
  <w:p w14:paraId="0AFD81B1" w14:textId="528CBBD3" w:rsidR="00502855" w:rsidRDefault="005028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5D42D7"/>
    <w:multiLevelType w:val="multilevel"/>
    <w:tmpl w:val="F04AD912"/>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0AB45E60"/>
    <w:multiLevelType w:val="hybridMultilevel"/>
    <w:tmpl w:val="BC3E2112"/>
    <w:lvl w:ilvl="0" w:tplc="40090001">
      <w:start w:val="1"/>
      <w:numFmt w:val="bullet"/>
      <w:lvlText w:val=""/>
      <w:lvlJc w:val="left"/>
      <w:pPr>
        <w:ind w:left="1571" w:hanging="360"/>
      </w:pPr>
      <w:rPr>
        <w:rFonts w:ascii="Symbol" w:hAnsi="Symbol"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2" w15:restartNumberingAfterBreak="0">
    <w:nsid w:val="1F8B60BE"/>
    <w:multiLevelType w:val="multilevel"/>
    <w:tmpl w:val="352C2C96"/>
    <w:lvl w:ilvl="0">
      <w:start w:val="4"/>
      <w:numFmt w:val="decimal"/>
      <w:lvlText w:val="%1"/>
      <w:lvlJc w:val="left"/>
      <w:pPr>
        <w:ind w:left="360" w:hanging="360"/>
      </w:pPr>
      <w:rPr>
        <w:rFonts w:hint="default"/>
        <w:i/>
        <w:u w:val="single"/>
      </w:rPr>
    </w:lvl>
    <w:lvl w:ilvl="1">
      <w:start w:val="2"/>
      <w:numFmt w:val="decimal"/>
      <w:lvlText w:val="%1.%2"/>
      <w:lvlJc w:val="left"/>
      <w:pPr>
        <w:ind w:left="360" w:hanging="360"/>
      </w:pPr>
      <w:rPr>
        <w:rFonts w:hint="default"/>
        <w:i/>
        <w:u w:val="single"/>
      </w:rPr>
    </w:lvl>
    <w:lvl w:ilvl="2">
      <w:start w:val="1"/>
      <w:numFmt w:val="decimal"/>
      <w:lvlText w:val="%1.%2.%3"/>
      <w:lvlJc w:val="left"/>
      <w:pPr>
        <w:ind w:left="720" w:hanging="720"/>
      </w:pPr>
      <w:rPr>
        <w:rFonts w:hint="default"/>
        <w:i/>
        <w:u w:val="single"/>
      </w:rPr>
    </w:lvl>
    <w:lvl w:ilvl="3">
      <w:start w:val="1"/>
      <w:numFmt w:val="decimal"/>
      <w:lvlText w:val="%1.%2.%3.%4"/>
      <w:lvlJc w:val="left"/>
      <w:pPr>
        <w:ind w:left="720" w:hanging="72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800" w:hanging="1800"/>
      </w:pPr>
      <w:rPr>
        <w:rFonts w:hint="default"/>
        <w:i/>
        <w:u w:val="single"/>
      </w:rPr>
    </w:lvl>
  </w:abstractNum>
  <w:abstractNum w:abstractNumId="3" w15:restartNumberingAfterBreak="0">
    <w:nsid w:val="2036721E"/>
    <w:multiLevelType w:val="hybridMultilevel"/>
    <w:tmpl w:val="6700FFD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15:restartNumberingAfterBreak="0">
    <w:nsid w:val="23E661AD"/>
    <w:multiLevelType w:val="hybridMultilevel"/>
    <w:tmpl w:val="0A9C86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93802DA"/>
    <w:multiLevelType w:val="multilevel"/>
    <w:tmpl w:val="4788BCF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AF70CD4"/>
    <w:multiLevelType w:val="hybridMultilevel"/>
    <w:tmpl w:val="987C7AF6"/>
    <w:lvl w:ilvl="0" w:tplc="40090001">
      <w:start w:val="1"/>
      <w:numFmt w:val="bullet"/>
      <w:lvlText w:val=""/>
      <w:lvlJc w:val="left"/>
      <w:pPr>
        <w:ind w:left="1571" w:hanging="360"/>
      </w:pPr>
      <w:rPr>
        <w:rFonts w:ascii="Symbol" w:hAnsi="Symbol" w:hint="default"/>
      </w:rPr>
    </w:lvl>
    <w:lvl w:ilvl="1" w:tplc="40090003" w:tentative="1">
      <w:start w:val="1"/>
      <w:numFmt w:val="bullet"/>
      <w:lvlText w:val="o"/>
      <w:lvlJc w:val="left"/>
      <w:pPr>
        <w:ind w:left="2291" w:hanging="360"/>
      </w:pPr>
      <w:rPr>
        <w:rFonts w:ascii="Courier New" w:hAnsi="Courier New" w:cs="Courier New" w:hint="default"/>
      </w:rPr>
    </w:lvl>
    <w:lvl w:ilvl="2" w:tplc="40090005" w:tentative="1">
      <w:start w:val="1"/>
      <w:numFmt w:val="bullet"/>
      <w:lvlText w:val=""/>
      <w:lvlJc w:val="left"/>
      <w:pPr>
        <w:ind w:left="3011" w:hanging="360"/>
      </w:pPr>
      <w:rPr>
        <w:rFonts w:ascii="Wingdings" w:hAnsi="Wingdings" w:hint="default"/>
      </w:rPr>
    </w:lvl>
    <w:lvl w:ilvl="3" w:tplc="40090001" w:tentative="1">
      <w:start w:val="1"/>
      <w:numFmt w:val="bullet"/>
      <w:lvlText w:val=""/>
      <w:lvlJc w:val="left"/>
      <w:pPr>
        <w:ind w:left="3731" w:hanging="360"/>
      </w:pPr>
      <w:rPr>
        <w:rFonts w:ascii="Symbol" w:hAnsi="Symbol" w:hint="default"/>
      </w:rPr>
    </w:lvl>
    <w:lvl w:ilvl="4" w:tplc="40090003" w:tentative="1">
      <w:start w:val="1"/>
      <w:numFmt w:val="bullet"/>
      <w:lvlText w:val="o"/>
      <w:lvlJc w:val="left"/>
      <w:pPr>
        <w:ind w:left="4451" w:hanging="360"/>
      </w:pPr>
      <w:rPr>
        <w:rFonts w:ascii="Courier New" w:hAnsi="Courier New" w:cs="Courier New" w:hint="default"/>
      </w:rPr>
    </w:lvl>
    <w:lvl w:ilvl="5" w:tplc="40090005" w:tentative="1">
      <w:start w:val="1"/>
      <w:numFmt w:val="bullet"/>
      <w:lvlText w:val=""/>
      <w:lvlJc w:val="left"/>
      <w:pPr>
        <w:ind w:left="5171" w:hanging="360"/>
      </w:pPr>
      <w:rPr>
        <w:rFonts w:ascii="Wingdings" w:hAnsi="Wingdings" w:hint="default"/>
      </w:rPr>
    </w:lvl>
    <w:lvl w:ilvl="6" w:tplc="40090001" w:tentative="1">
      <w:start w:val="1"/>
      <w:numFmt w:val="bullet"/>
      <w:lvlText w:val=""/>
      <w:lvlJc w:val="left"/>
      <w:pPr>
        <w:ind w:left="5891" w:hanging="360"/>
      </w:pPr>
      <w:rPr>
        <w:rFonts w:ascii="Symbol" w:hAnsi="Symbol" w:hint="default"/>
      </w:rPr>
    </w:lvl>
    <w:lvl w:ilvl="7" w:tplc="40090003" w:tentative="1">
      <w:start w:val="1"/>
      <w:numFmt w:val="bullet"/>
      <w:lvlText w:val="o"/>
      <w:lvlJc w:val="left"/>
      <w:pPr>
        <w:ind w:left="6611" w:hanging="360"/>
      </w:pPr>
      <w:rPr>
        <w:rFonts w:ascii="Courier New" w:hAnsi="Courier New" w:cs="Courier New" w:hint="default"/>
      </w:rPr>
    </w:lvl>
    <w:lvl w:ilvl="8" w:tplc="40090005" w:tentative="1">
      <w:start w:val="1"/>
      <w:numFmt w:val="bullet"/>
      <w:lvlText w:val=""/>
      <w:lvlJc w:val="left"/>
      <w:pPr>
        <w:ind w:left="7331" w:hanging="360"/>
      </w:pPr>
      <w:rPr>
        <w:rFonts w:ascii="Wingdings" w:hAnsi="Wingdings" w:hint="default"/>
      </w:rPr>
    </w:lvl>
  </w:abstractNum>
  <w:abstractNum w:abstractNumId="7" w15:restartNumberingAfterBreak="0">
    <w:nsid w:val="2CA02FCE"/>
    <w:multiLevelType w:val="hybridMultilevel"/>
    <w:tmpl w:val="38CA0B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30D17DE9"/>
    <w:multiLevelType w:val="multilevel"/>
    <w:tmpl w:val="6CCC48E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4E27E3"/>
    <w:multiLevelType w:val="multilevel"/>
    <w:tmpl w:val="CCE4BCE8"/>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42881CBC"/>
    <w:multiLevelType w:val="multilevel"/>
    <w:tmpl w:val="20780456"/>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4D502B1A"/>
    <w:multiLevelType w:val="hybridMultilevel"/>
    <w:tmpl w:val="6E16E21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15:restartNumberingAfterBreak="0">
    <w:nsid w:val="70B404CD"/>
    <w:multiLevelType w:val="hybridMultilevel"/>
    <w:tmpl w:val="52B67F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7F4C6D34"/>
    <w:multiLevelType w:val="hybridMultilevel"/>
    <w:tmpl w:val="69A40E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87471209">
    <w:abstractNumId w:val="12"/>
  </w:num>
  <w:num w:numId="2" w16cid:durableId="1535384334">
    <w:abstractNumId w:val="3"/>
  </w:num>
  <w:num w:numId="3" w16cid:durableId="1338968554">
    <w:abstractNumId w:val="10"/>
  </w:num>
  <w:num w:numId="4" w16cid:durableId="1438712659">
    <w:abstractNumId w:val="7"/>
  </w:num>
  <w:num w:numId="5" w16cid:durableId="825320055">
    <w:abstractNumId w:val="11"/>
  </w:num>
  <w:num w:numId="6" w16cid:durableId="1673221289">
    <w:abstractNumId w:val="4"/>
  </w:num>
  <w:num w:numId="7" w16cid:durableId="1352105248">
    <w:abstractNumId w:val="1"/>
  </w:num>
  <w:num w:numId="8" w16cid:durableId="681131636">
    <w:abstractNumId w:val="6"/>
  </w:num>
  <w:num w:numId="9" w16cid:durableId="247809066">
    <w:abstractNumId w:val="5"/>
  </w:num>
  <w:num w:numId="10" w16cid:durableId="1190290216">
    <w:abstractNumId w:val="9"/>
  </w:num>
  <w:num w:numId="11" w16cid:durableId="1841265830">
    <w:abstractNumId w:val="2"/>
  </w:num>
  <w:num w:numId="12" w16cid:durableId="445005395">
    <w:abstractNumId w:val="0"/>
  </w:num>
  <w:num w:numId="13" w16cid:durableId="1919631506">
    <w:abstractNumId w:val="8"/>
  </w:num>
  <w:num w:numId="14" w16cid:durableId="8856026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60"/>
    <w:rsid w:val="000134D1"/>
    <w:rsid w:val="00066BB3"/>
    <w:rsid w:val="0007415C"/>
    <w:rsid w:val="00166617"/>
    <w:rsid w:val="0022176C"/>
    <w:rsid w:val="00257E0D"/>
    <w:rsid w:val="003653E6"/>
    <w:rsid w:val="003B37C8"/>
    <w:rsid w:val="00435B42"/>
    <w:rsid w:val="004A0757"/>
    <w:rsid w:val="004C0E8D"/>
    <w:rsid w:val="004C6524"/>
    <w:rsid w:val="00502855"/>
    <w:rsid w:val="005A00DB"/>
    <w:rsid w:val="005D6397"/>
    <w:rsid w:val="005F15D7"/>
    <w:rsid w:val="00650EA4"/>
    <w:rsid w:val="0074463C"/>
    <w:rsid w:val="0074496A"/>
    <w:rsid w:val="007F4631"/>
    <w:rsid w:val="00815F54"/>
    <w:rsid w:val="008169F3"/>
    <w:rsid w:val="008A178F"/>
    <w:rsid w:val="008D2875"/>
    <w:rsid w:val="00917BE0"/>
    <w:rsid w:val="0096207C"/>
    <w:rsid w:val="009703A1"/>
    <w:rsid w:val="0097203A"/>
    <w:rsid w:val="009D2077"/>
    <w:rsid w:val="009D7AB5"/>
    <w:rsid w:val="009E30DC"/>
    <w:rsid w:val="00A0501E"/>
    <w:rsid w:val="00A22860"/>
    <w:rsid w:val="00A5578A"/>
    <w:rsid w:val="00AB1D74"/>
    <w:rsid w:val="00AB3085"/>
    <w:rsid w:val="00B24B47"/>
    <w:rsid w:val="00B52399"/>
    <w:rsid w:val="00CC3EF8"/>
    <w:rsid w:val="00CC51AA"/>
    <w:rsid w:val="00D13ED6"/>
    <w:rsid w:val="00D25C4E"/>
    <w:rsid w:val="00D37EA9"/>
    <w:rsid w:val="00DE63BA"/>
    <w:rsid w:val="00E050A0"/>
    <w:rsid w:val="00EB5EEC"/>
    <w:rsid w:val="00EF23F4"/>
    <w:rsid w:val="00F20DEC"/>
    <w:rsid w:val="00F35207"/>
    <w:rsid w:val="00F41A09"/>
    <w:rsid w:val="00F472D2"/>
    <w:rsid w:val="00FE619F"/>
    <w:rsid w:val="076CC9B4"/>
    <w:rsid w:val="089AE65E"/>
    <w:rsid w:val="0ADF2406"/>
    <w:rsid w:val="0DFD2ECA"/>
    <w:rsid w:val="15839773"/>
    <w:rsid w:val="185D563E"/>
    <w:rsid w:val="1B7789A5"/>
    <w:rsid w:val="222B0EE8"/>
    <w:rsid w:val="29989B2F"/>
    <w:rsid w:val="393FAC8C"/>
    <w:rsid w:val="42E48C65"/>
    <w:rsid w:val="4BB09D3D"/>
    <w:rsid w:val="53567652"/>
    <w:rsid w:val="5D704F6F"/>
    <w:rsid w:val="652C9678"/>
    <w:rsid w:val="7EA699B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74A9F"/>
  <w15:chartTrackingRefBased/>
  <w15:docId w15:val="{F8AD9247-ABBA-4518-B878-66AA88ADE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A2286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qFormat/>
    <w:rsid w:val="00A22860"/>
    <w:pPr>
      <w:spacing w:before="240" w:after="60" w:line="240" w:lineRule="auto"/>
      <w:outlineLvl w:val="5"/>
    </w:pPr>
    <w:rPr>
      <w:rFonts w:ascii="Times New Roman" w:eastAsia="Times New Roman" w:hAnsi="Times New Roman" w:cs="Times New Roman"/>
      <w:b/>
      <w:bCs/>
      <w:kern w:val="0"/>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2860"/>
    <w:pPr>
      <w:tabs>
        <w:tab w:val="center" w:pos="4153"/>
        <w:tab w:val="right" w:pos="8306"/>
      </w:tabs>
      <w:spacing w:after="0" w:line="240" w:lineRule="auto"/>
    </w:pPr>
    <w:rPr>
      <w:rFonts w:ascii="Times New Roman" w:eastAsia="Times New Roman" w:hAnsi="Times New Roman" w:cs="Times New Roman"/>
      <w:kern w:val="0"/>
      <w:sz w:val="24"/>
      <w:szCs w:val="24"/>
      <w:lang w:val="en-GB" w:eastAsia="en-GB"/>
      <w14:ligatures w14:val="none"/>
    </w:rPr>
  </w:style>
  <w:style w:type="character" w:customStyle="1" w:styleId="HeaderChar">
    <w:name w:val="Header Char"/>
    <w:basedOn w:val="DefaultParagraphFont"/>
    <w:link w:val="Header"/>
    <w:uiPriority w:val="99"/>
    <w:rsid w:val="00A22860"/>
    <w:rPr>
      <w:rFonts w:ascii="Times New Roman" w:eastAsia="Times New Roman" w:hAnsi="Times New Roman" w:cs="Times New Roman"/>
      <w:kern w:val="0"/>
      <w:sz w:val="24"/>
      <w:szCs w:val="24"/>
      <w:lang w:val="en-GB" w:eastAsia="en-GB"/>
      <w14:ligatures w14:val="none"/>
    </w:rPr>
  </w:style>
  <w:style w:type="character" w:customStyle="1" w:styleId="Heading6Char">
    <w:name w:val="Heading 6 Char"/>
    <w:basedOn w:val="DefaultParagraphFont"/>
    <w:link w:val="Heading6"/>
    <w:rsid w:val="00A22860"/>
    <w:rPr>
      <w:rFonts w:ascii="Times New Roman" w:eastAsia="Times New Roman" w:hAnsi="Times New Roman" w:cs="Times New Roman"/>
      <w:b/>
      <w:bCs/>
      <w:kern w:val="0"/>
      <w:lang w:val="en-GB" w:eastAsia="en-GB"/>
      <w14:ligatures w14:val="none"/>
    </w:rPr>
  </w:style>
  <w:style w:type="character" w:customStyle="1" w:styleId="Heading3Char">
    <w:name w:val="Heading 3 Char"/>
    <w:basedOn w:val="DefaultParagraphFont"/>
    <w:link w:val="Heading3"/>
    <w:uiPriority w:val="9"/>
    <w:semiHidden/>
    <w:rsid w:val="00A22860"/>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917BE0"/>
    <w:pPr>
      <w:ind w:left="720"/>
      <w:contextualSpacing/>
    </w:pPr>
  </w:style>
  <w:style w:type="table" w:styleId="TableGrid">
    <w:name w:val="Table Grid"/>
    <w:basedOn w:val="TableNormal"/>
    <w:uiPriority w:val="39"/>
    <w:rsid w:val="00066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028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855"/>
  </w:style>
  <w:style w:type="paragraph" w:styleId="Revision">
    <w:name w:val="Revision"/>
    <w:hidden/>
    <w:uiPriority w:val="99"/>
    <w:semiHidden/>
    <w:rsid w:val="000134D1"/>
    <w:pPr>
      <w:spacing w:after="0" w:line="240" w:lineRule="auto"/>
    </w:pPr>
  </w:style>
  <w:style w:type="character" w:customStyle="1" w:styleId="cf01">
    <w:name w:val="cf01"/>
    <w:basedOn w:val="DefaultParagraphFont"/>
    <w:rsid w:val="00A0501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C12A3B-ABB4-42D3-A86E-4F8254CB0A77}"/>
</file>

<file path=customXml/itemProps2.xml><?xml version="1.0" encoding="utf-8"?>
<ds:datastoreItem xmlns:ds="http://schemas.openxmlformats.org/officeDocument/2006/customXml" ds:itemID="{5C23A94A-92AB-472B-A88A-0FC36CFBE9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179DA7-E284-49D6-83CA-84FE353987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1311</Words>
  <Characters>7479</Characters>
  <Application>Microsoft Office Word</Application>
  <DocSecurity>4</DocSecurity>
  <Lines>62</Lines>
  <Paragraphs>17</Paragraphs>
  <ScaleCrop>false</ScaleCrop>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25</cp:revision>
  <dcterms:created xsi:type="dcterms:W3CDTF">2024-05-09T18:21:00Z</dcterms:created>
  <dcterms:modified xsi:type="dcterms:W3CDTF">2024-05-31T17:28:00Z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